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D" w:rsidRDefault="0016380D" w:rsidP="008C2B14">
      <w:pPr>
        <w:jc w:val="center"/>
        <w:rPr>
          <w:color w:val="000000"/>
        </w:rPr>
      </w:pPr>
      <w:r>
        <w:rPr>
          <w:color w:val="000000"/>
        </w:rPr>
        <w:t>ASSOCIAÇÃO DOS AMIGOS DO ADOLESCENTRO</w:t>
      </w:r>
    </w:p>
    <w:p w:rsidR="00A71B0E" w:rsidRPr="00EB3AFE" w:rsidRDefault="00A71B0E" w:rsidP="008C2B14">
      <w:pPr>
        <w:jc w:val="center"/>
        <w:rPr>
          <w:color w:val="000000"/>
        </w:rPr>
      </w:pPr>
      <w:r w:rsidRPr="00EB3AFE">
        <w:rPr>
          <w:color w:val="000000"/>
        </w:rPr>
        <w:t>SECRETARIA DE ESTADO DE SAUDE DO DISTRITO FEDERAL</w:t>
      </w:r>
    </w:p>
    <w:p w:rsidR="00A71B0E" w:rsidRPr="00EB3AFE" w:rsidRDefault="00A71B0E" w:rsidP="008C2B14">
      <w:pPr>
        <w:jc w:val="center"/>
        <w:rPr>
          <w:color w:val="000000"/>
        </w:rPr>
      </w:pPr>
      <w:r w:rsidRPr="00EB3AFE">
        <w:rPr>
          <w:color w:val="000000"/>
        </w:rPr>
        <w:t>FUNDAÇÃO DE ENSINO E PESQUISA EM CIÊNCIAS DA SAÚDE</w:t>
      </w:r>
    </w:p>
    <w:p w:rsidR="00A71B0E" w:rsidRPr="00EB3AFE" w:rsidRDefault="00A71B0E" w:rsidP="008C2B14">
      <w:pPr>
        <w:jc w:val="center"/>
        <w:rPr>
          <w:color w:val="000000"/>
        </w:rPr>
      </w:pPr>
    </w:p>
    <w:p w:rsidR="00A71B0E" w:rsidRPr="00EB3AFE" w:rsidRDefault="00A71B0E" w:rsidP="008C2B14">
      <w:pPr>
        <w:jc w:val="center"/>
        <w:rPr>
          <w:color w:val="000000"/>
        </w:rPr>
      </w:pPr>
    </w:p>
    <w:p w:rsidR="00A71B0E" w:rsidRDefault="00A71B0E" w:rsidP="008C2B14">
      <w:pPr>
        <w:jc w:val="center"/>
        <w:rPr>
          <w:color w:val="000000"/>
        </w:rPr>
      </w:pPr>
    </w:p>
    <w:p w:rsidR="00A71B0E" w:rsidRDefault="0016380D" w:rsidP="008C2B14">
      <w:pPr>
        <w:jc w:val="center"/>
      </w:pPr>
      <w:r>
        <w:rPr>
          <w:color w:val="000000"/>
        </w:rPr>
        <w:t xml:space="preserve">Brasília </w:t>
      </w:r>
      <w:r w:rsidR="000D024D">
        <w:rPr>
          <w:color w:val="000000"/>
        </w:rPr>
        <w:t>25</w:t>
      </w:r>
      <w:r>
        <w:rPr>
          <w:color w:val="000000"/>
        </w:rPr>
        <w:t xml:space="preserve"> de janeiro de 2010</w:t>
      </w:r>
    </w:p>
    <w:p w:rsidR="00A71B0E" w:rsidRPr="00EB3AFE" w:rsidRDefault="00A71B0E" w:rsidP="008C2B14">
      <w:pPr>
        <w:jc w:val="center"/>
        <w:rPr>
          <w:color w:val="000000"/>
        </w:rPr>
      </w:pPr>
    </w:p>
    <w:p w:rsidR="0016380D" w:rsidRDefault="0016380D" w:rsidP="0016380D">
      <w:pPr>
        <w:jc w:val="both"/>
        <w:rPr>
          <w:color w:val="000000"/>
        </w:rPr>
      </w:pPr>
      <w:r>
        <w:rPr>
          <w:color w:val="000000"/>
        </w:rPr>
        <w:t xml:space="preserve">A ASSOCIAÇÃO DOS AMIGOS DO ADOLESCENTRO, em convênio </w:t>
      </w:r>
      <w:r w:rsidR="00E112E9">
        <w:rPr>
          <w:color w:val="000000"/>
        </w:rPr>
        <w:t xml:space="preserve">nº </w:t>
      </w:r>
      <w:r>
        <w:rPr>
          <w:color w:val="000000"/>
        </w:rPr>
        <w:t xml:space="preserve">02/2009, firmado com a </w:t>
      </w:r>
      <w:r w:rsidRPr="00EB3AFE">
        <w:rPr>
          <w:color w:val="000000"/>
        </w:rPr>
        <w:t>SECRETARIA DE ESTADO DE SAUDE DO DISTRITO FEDERAL</w:t>
      </w:r>
      <w:r>
        <w:rPr>
          <w:color w:val="000000"/>
        </w:rPr>
        <w:t xml:space="preserve">, representada pelo Centro de Referência, Pesquisa, Capacitação e Atenção ao Adolescente – ADOLESCENTRO e a </w:t>
      </w:r>
      <w:r w:rsidRPr="00EB3AFE">
        <w:rPr>
          <w:color w:val="000000"/>
        </w:rPr>
        <w:t>FUNDAÇÃO DE ENSINO E PESQUISA EM CIÊNCIAS DA SAÚDE</w:t>
      </w:r>
      <w:r>
        <w:rPr>
          <w:color w:val="000000"/>
        </w:rPr>
        <w:t xml:space="preserve"> – FEPECS, </w:t>
      </w:r>
      <w:r w:rsidR="00E112E9">
        <w:rPr>
          <w:color w:val="000000"/>
        </w:rPr>
        <w:t>comunica</w:t>
      </w:r>
      <w:r>
        <w:rPr>
          <w:color w:val="000000"/>
        </w:rPr>
        <w:t xml:space="preserve"> a realização do processo </w:t>
      </w:r>
      <w:r w:rsidR="00E112E9">
        <w:rPr>
          <w:color w:val="000000"/>
        </w:rPr>
        <w:t>s</w:t>
      </w:r>
      <w:r>
        <w:rPr>
          <w:color w:val="000000"/>
        </w:rPr>
        <w:t xml:space="preserve">eletivo para o </w:t>
      </w:r>
      <w:r w:rsidRPr="00F13637">
        <w:rPr>
          <w:b/>
          <w:bCs/>
          <w:color w:val="000000"/>
        </w:rPr>
        <w:t>I Curso de Especialização na Atenção Biopsicossocial ao Adolescente em Uso de Drogas</w:t>
      </w:r>
    </w:p>
    <w:p w:rsidR="00A71B0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  <w:r w:rsidRPr="00EB3AFE">
        <w:rPr>
          <w:color w:val="000000"/>
        </w:rPr>
        <w:t xml:space="preserve">1. DA CLIENTELA </w:t>
      </w:r>
    </w:p>
    <w:p w:rsidR="00A71B0E" w:rsidRPr="00C3377C" w:rsidRDefault="00A71B0E" w:rsidP="00A53EB6">
      <w:pPr>
        <w:pStyle w:val="SemEspaamento"/>
        <w:ind w:left="426" w:hanging="426"/>
        <w:jc w:val="both"/>
      </w:pPr>
      <w:r w:rsidRPr="00C3377C">
        <w:t>1.1 O processo seletivo simplificado de que trata o presente Edital objetiva selecionar profissionais</w:t>
      </w:r>
      <w:r>
        <w:t xml:space="preserve"> ocupantes de cargo efetivo da SES/DF, em exercício, das seguintes categorias profissionais</w:t>
      </w:r>
      <w:r w:rsidRPr="00C3377C">
        <w:t>:</w:t>
      </w:r>
    </w:p>
    <w:p w:rsidR="00A71B0E" w:rsidRDefault="00A71B0E" w:rsidP="00A53EB6">
      <w:pPr>
        <w:jc w:val="both"/>
        <w:rPr>
          <w:color w:val="000000"/>
        </w:rPr>
      </w:pPr>
    </w:p>
    <w:p w:rsidR="00A71B0E" w:rsidRDefault="00A71B0E" w:rsidP="00A53EB6">
      <w:pPr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Médicos lotados prioritariamente em Centro de Saúde, que atendam adolescentes e/ou seus familiares, que compõem a equipe de atenção ao adolescente e ou familiares ou que represente real possibilidade de implantar o programa de atendimento ao adolescente em uso de álcool e outras drogas no seu local de trabalho, unidade de saúde da SES/DF.</w:t>
      </w:r>
    </w:p>
    <w:p w:rsidR="00A71B0E" w:rsidRDefault="00A71B0E" w:rsidP="00A53EB6">
      <w:pPr>
        <w:numPr>
          <w:ilvl w:val="0"/>
          <w:numId w:val="13"/>
        </w:numPr>
        <w:jc w:val="both"/>
        <w:rPr>
          <w:color w:val="000000"/>
        </w:rPr>
      </w:pPr>
      <w:r w:rsidRPr="00847E12">
        <w:rPr>
          <w:color w:val="000000"/>
        </w:rPr>
        <w:t>Psicólogos</w:t>
      </w:r>
      <w:r>
        <w:rPr>
          <w:color w:val="000000"/>
        </w:rPr>
        <w:t xml:space="preserve">, Assistentes Sociais, Enfermeiros, Terapeutas Ocupacionais </w:t>
      </w:r>
      <w:r w:rsidRPr="00847E12">
        <w:rPr>
          <w:color w:val="000000"/>
        </w:rPr>
        <w:t xml:space="preserve">lotados </w:t>
      </w:r>
      <w:r>
        <w:rPr>
          <w:color w:val="000000"/>
        </w:rPr>
        <w:t xml:space="preserve">prioritariamente </w:t>
      </w:r>
      <w:r w:rsidRPr="00847E12">
        <w:rPr>
          <w:color w:val="000000"/>
        </w:rPr>
        <w:t>em Centros de Saúde, que atendam adolescentes e ou familiares de adolescentes, que fazem parte de equipe de atendimento ao adolescente ou que apresentem real possibilidade de integrar equipe de atenção ao adolescente usuário de álcool e outras drogas</w:t>
      </w:r>
      <w:r>
        <w:rPr>
          <w:color w:val="000000"/>
        </w:rPr>
        <w:t>.</w:t>
      </w:r>
    </w:p>
    <w:p w:rsidR="00A71B0E" w:rsidRPr="00847E12" w:rsidRDefault="00A71B0E" w:rsidP="00E558A7">
      <w:pPr>
        <w:ind w:left="360"/>
        <w:jc w:val="both"/>
        <w:rPr>
          <w:color w:val="000000"/>
        </w:rPr>
      </w:pPr>
    </w:p>
    <w:p w:rsidR="00A71B0E" w:rsidRPr="00526E54" w:rsidRDefault="00A71B0E" w:rsidP="00A53EB6">
      <w:pPr>
        <w:jc w:val="both"/>
        <w:rPr>
          <w:color w:val="000000"/>
        </w:rPr>
      </w:pPr>
      <w:r w:rsidRPr="00526E54">
        <w:rPr>
          <w:color w:val="000000"/>
        </w:rPr>
        <w:t xml:space="preserve">2. DAS VAGAS </w:t>
      </w:r>
    </w:p>
    <w:p w:rsidR="00A71B0E" w:rsidRDefault="00A71B0E" w:rsidP="00A53EB6">
      <w:pPr>
        <w:pStyle w:val="SemEspaamento"/>
        <w:ind w:left="426" w:hanging="426"/>
        <w:jc w:val="both"/>
      </w:pPr>
      <w:r w:rsidRPr="00526E54">
        <w:rPr>
          <w:color w:val="000000"/>
        </w:rPr>
        <w:t xml:space="preserve">2.1 </w:t>
      </w:r>
      <w:r w:rsidRPr="00797F79">
        <w:t>Serão</w:t>
      </w:r>
      <w:r w:rsidRPr="00526E54">
        <w:rPr>
          <w:color w:val="000000"/>
        </w:rPr>
        <w:t xml:space="preserve"> destinadas</w:t>
      </w:r>
      <w:r>
        <w:t xml:space="preserve"> 20</w:t>
      </w:r>
      <w:r w:rsidR="00897492">
        <w:t xml:space="preserve"> </w:t>
      </w:r>
      <w:r>
        <w:t>(vinte vagas), sendo 10</w:t>
      </w:r>
      <w:r w:rsidR="00897492">
        <w:t xml:space="preserve"> </w:t>
      </w:r>
      <w:r>
        <w:t>(dez) vagas para médicos, e 10 vagas para as demais categorias especificadas no tópico 1.1.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t xml:space="preserve"> 2.2 </w:t>
      </w:r>
      <w:r>
        <w:rPr>
          <w:color w:val="000000"/>
        </w:rPr>
        <w:t>Serão selecionados profissionais que possam formar equipes de atendimento ao adolescente em uso de drogas e atendimento à família, preferencialmente dentro de um mesmo local de trabalho, para possibilitar a viabilização do atendimento numa perspectiva biopsicossocial, sendo necessário no mínimo dois profissionais para a implantação do programa, a nível regional, e minimamente um profissional para compor equipe onde já existe programa implantado.</w:t>
      </w:r>
    </w:p>
    <w:p w:rsidR="00A71B0E" w:rsidRPr="00EB3AF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  <w:r w:rsidRPr="00EB3AFE">
        <w:rPr>
          <w:color w:val="000000"/>
        </w:rPr>
        <w:t>3. DA INSCRIÇÃO</w:t>
      </w:r>
    </w:p>
    <w:p w:rsidR="00A71B0E" w:rsidRPr="00EB3AFE" w:rsidRDefault="00A71B0E" w:rsidP="00A53EB6">
      <w:pPr>
        <w:ind w:left="709" w:hanging="425"/>
        <w:jc w:val="both"/>
        <w:rPr>
          <w:color w:val="000000"/>
        </w:rPr>
      </w:pPr>
      <w:r w:rsidRPr="00EB3AFE">
        <w:rPr>
          <w:color w:val="000000"/>
        </w:rPr>
        <w:t xml:space="preserve">3.1 A inscrição do candidato implicará o conhecimento e a tácita aceitação das normas e condições estabelecidas neste Edital, em relação às quais não poderá alegar desconhecimento. </w:t>
      </w:r>
      <w:r>
        <w:rPr>
          <w:color w:val="000000"/>
        </w:rPr>
        <w:t xml:space="preserve"> </w:t>
      </w:r>
      <w:r w:rsidR="009755E5" w:rsidRPr="00AB2987">
        <w:rPr>
          <w:color w:val="000000"/>
        </w:rPr>
        <w:t>Será realizada do dia 26/01/2010 a 01/02/2010</w:t>
      </w:r>
      <w:r w:rsidRPr="00AB2987">
        <w:rPr>
          <w:color w:val="000000"/>
        </w:rPr>
        <w:t xml:space="preserve">, no período </w:t>
      </w:r>
      <w:r w:rsidR="009755E5" w:rsidRPr="00AB2987">
        <w:rPr>
          <w:color w:val="000000"/>
        </w:rPr>
        <w:t xml:space="preserve">de 8 às 12h e </w:t>
      </w:r>
      <w:r w:rsidRPr="00AB2987">
        <w:rPr>
          <w:color w:val="000000"/>
        </w:rPr>
        <w:t>de 14 às 17hs, nos dias úteis, no Adolescentro, situado na SGAS 605 Lotes 33/34 (L2 Sul ao lado da Escola Americana).</w:t>
      </w:r>
      <w:r>
        <w:rPr>
          <w:color w:val="000000"/>
        </w:rPr>
        <w:t xml:space="preserve">  </w:t>
      </w:r>
    </w:p>
    <w:p w:rsidR="00A71B0E" w:rsidRDefault="00A71B0E" w:rsidP="00A53EB6">
      <w:pPr>
        <w:ind w:left="709" w:hanging="425"/>
        <w:jc w:val="both"/>
        <w:rPr>
          <w:color w:val="000000"/>
        </w:rPr>
      </w:pPr>
      <w:r>
        <w:rPr>
          <w:color w:val="000000"/>
        </w:rPr>
        <w:t xml:space="preserve">3.2 A inscrição só será aceita e realizada com a apresentação de todos os documentos abaixo relacionados.  </w:t>
      </w:r>
    </w:p>
    <w:p w:rsidR="00A71B0E" w:rsidRDefault="00A71B0E" w:rsidP="00A53EB6">
      <w:pPr>
        <w:jc w:val="both"/>
        <w:rPr>
          <w:color w:val="000000"/>
        </w:rPr>
      </w:pPr>
      <w:r>
        <w:rPr>
          <w:color w:val="000000"/>
        </w:rPr>
        <w:t xml:space="preserve">      a) Ficha de inscrição devidamente preenchida (Anexo I) </w:t>
      </w:r>
    </w:p>
    <w:p w:rsidR="00A71B0E" w:rsidRDefault="00A71B0E" w:rsidP="00A53EB6">
      <w:pPr>
        <w:ind w:left="714" w:hanging="357"/>
        <w:jc w:val="both"/>
        <w:rPr>
          <w:color w:val="000000"/>
        </w:rPr>
      </w:pPr>
      <w:r>
        <w:rPr>
          <w:color w:val="000000"/>
        </w:rPr>
        <w:lastRenderedPageBreak/>
        <w:t xml:space="preserve">b) Carta de intenção - deverá conter uma justificativa breve (máximo 20 linhas) do porquê o candidato merece ser selecionado para cursar a especialização e as reais possibilidades da sua aplicabilidade e implantação do programa no local de trabalho. </w:t>
      </w:r>
    </w:p>
    <w:p w:rsidR="00A71B0E" w:rsidRDefault="00A71B0E" w:rsidP="00A53EB6">
      <w:pPr>
        <w:ind w:left="714" w:hanging="357"/>
        <w:jc w:val="both"/>
        <w:rPr>
          <w:color w:val="000000"/>
        </w:rPr>
      </w:pPr>
      <w:r>
        <w:rPr>
          <w:color w:val="000000"/>
        </w:rPr>
        <w:t>c) Currículo Vitae estruturado de acordo com o modelo do Anexo II, com cópias autenticadas ou cópias simples mediante apresentação dos originais; e cópias da Carteira de Identidade e do CPF.</w:t>
      </w:r>
    </w:p>
    <w:p w:rsidR="00A71B0E" w:rsidRDefault="00A71B0E" w:rsidP="00A53EB6">
      <w:pPr>
        <w:ind w:left="714" w:hanging="357"/>
        <w:jc w:val="both"/>
        <w:rPr>
          <w:color w:val="000000"/>
        </w:rPr>
      </w:pPr>
      <w:r>
        <w:rPr>
          <w:color w:val="000000"/>
        </w:rPr>
        <w:t>d) Tabela ponderal corretamente preenchida (ANEXO III).</w:t>
      </w:r>
    </w:p>
    <w:p w:rsidR="00A71B0E" w:rsidRDefault="00A71B0E" w:rsidP="00A53EB6">
      <w:pPr>
        <w:ind w:left="714" w:hanging="357"/>
        <w:jc w:val="both"/>
        <w:rPr>
          <w:color w:val="000000"/>
        </w:rPr>
      </w:pPr>
      <w:r>
        <w:rPr>
          <w:color w:val="000000"/>
        </w:rPr>
        <w:t>e) Será permitida a inscrição por procuração específica juntada aos documentos do candidato;</w:t>
      </w:r>
    </w:p>
    <w:p w:rsidR="00A71B0E" w:rsidRPr="00EB3AF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</w:pPr>
      <w:r w:rsidRPr="00EB3AFE">
        <w:t>4. DA SELEÇÃO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 w:rsidRPr="00EB3AFE">
        <w:t xml:space="preserve">4.1 </w:t>
      </w:r>
      <w:r w:rsidRPr="000E5B37">
        <w:t>A Banca Examinadora será composta pelos seguintes profissionais do Adolescentro:</w:t>
      </w:r>
      <w:r>
        <w:t xml:space="preserve"> </w:t>
      </w:r>
      <w:r w:rsidRPr="000E5B37">
        <w:t>Valdi Craveiro Bezerr</w:t>
      </w:r>
      <w:r>
        <w:t xml:space="preserve">a, Ana Carolina Bessa Linhares, Ana Miriam Garcia Barbosa.  Suplentes: José Domingues dos Santos, Michelle Andreza Falcão, Marina Calgaro Saraiva. </w:t>
      </w:r>
    </w:p>
    <w:p w:rsidR="00A71B0E" w:rsidRDefault="00A71B0E" w:rsidP="00A53EB6">
      <w:pPr>
        <w:pStyle w:val="SemEspaamento"/>
        <w:ind w:left="426" w:hanging="426"/>
        <w:jc w:val="both"/>
      </w:pPr>
      <w:r w:rsidRPr="00EB3AFE">
        <w:t xml:space="preserve">4.2 A seleção </w:t>
      </w:r>
      <w:r>
        <w:t>terá duas etapas: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 xml:space="preserve">      a) A</w:t>
      </w:r>
      <w:r>
        <w:t xml:space="preserve">nálise da </w:t>
      </w:r>
      <w:r>
        <w:rPr>
          <w:color w:val="000000"/>
        </w:rPr>
        <w:t xml:space="preserve">Carta de intenção e do Currículo, este último com aferição dos pontos da tabela ponderal (anexo III) preenchida pelos candidatos. A aferição dos pontos da tabela ponderal será efetuada por meio da análise da documentação anexada pelo candidato à tabela ponderal. Serão selecionados os primeiros 40 (quarenta) candidatos que obtiverem o maior número de pontos, sendo 20 médicos e 20 profissionais das demais categorias, desde que obedeçam ao item 2.2 deste edital. 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 xml:space="preserve">      b) Entrevista com os candidatos selecionados na fase (a).</w:t>
      </w:r>
    </w:p>
    <w:p w:rsidR="00A71B0E" w:rsidRDefault="00A71B0E" w:rsidP="00A53EB6">
      <w:pPr>
        <w:pStyle w:val="SemEspaamento"/>
        <w:ind w:left="426" w:hanging="426"/>
        <w:jc w:val="both"/>
      </w:pPr>
      <w:r w:rsidRPr="00EB3AFE">
        <w:t>4.</w:t>
      </w:r>
      <w:r>
        <w:t>3</w:t>
      </w:r>
      <w:r w:rsidRPr="00EB3AFE">
        <w:t xml:space="preserve"> Os médicos</w:t>
      </w:r>
      <w:r>
        <w:t xml:space="preserve"> e demais especialidades </w:t>
      </w:r>
      <w:r w:rsidRPr="00EB3AFE">
        <w:rPr>
          <w:color w:val="000000"/>
        </w:rPr>
        <w:t>não</w:t>
      </w:r>
      <w:r w:rsidRPr="00EB3AFE">
        <w:t xml:space="preserve"> concorrerão entre si, resultando, portanto em </w:t>
      </w:r>
      <w:r>
        <w:t xml:space="preserve">duas </w:t>
      </w:r>
      <w:r w:rsidRPr="00EB3AFE">
        <w:t>listas distintas</w:t>
      </w:r>
      <w:r>
        <w:t xml:space="preserve">, obedecendo a ordem de classificação. 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>
        <w:t xml:space="preserve">4.4 A seleção de </w:t>
      </w:r>
      <w:r w:rsidRPr="00847E12">
        <w:rPr>
          <w:color w:val="000000"/>
        </w:rPr>
        <w:t>Psicólogos</w:t>
      </w:r>
      <w:r>
        <w:rPr>
          <w:color w:val="000000"/>
        </w:rPr>
        <w:t xml:space="preserve">, Assistentes Sociais, Enfermeiros, Terapeutas Ocupacionais </w:t>
      </w:r>
      <w:r>
        <w:t>dependerá preferencialmente da seleção de médicos para formação de equipe multiprofissional em um mesmo local de trabalho.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 w:rsidRPr="00EB3AFE">
        <w:rPr>
          <w:color w:val="000000"/>
        </w:rPr>
        <w:t>4.</w:t>
      </w:r>
      <w:r>
        <w:rPr>
          <w:color w:val="000000"/>
        </w:rPr>
        <w:t>5</w:t>
      </w:r>
      <w:r w:rsidRPr="005A15EF">
        <w:rPr>
          <w:i/>
          <w:iCs/>
          <w:color w:val="000000"/>
        </w:rPr>
        <w:t xml:space="preserve"> </w:t>
      </w:r>
      <w:r w:rsidRPr="00EB3AFE">
        <w:t xml:space="preserve">Em caso de empate </w:t>
      </w:r>
      <w:r>
        <w:t>a</w:t>
      </w:r>
      <w:r w:rsidRPr="00EB3AFE">
        <w:t xml:space="preserve"> preferência</w:t>
      </w:r>
      <w:r>
        <w:t xml:space="preserve"> será para </w:t>
      </w:r>
      <w:r w:rsidRPr="00EB3AFE">
        <w:t xml:space="preserve">o candidato que apresentar </w:t>
      </w:r>
      <w:r>
        <w:t>maior possibilidade de atender ou implantar serviço de atendimento ao adolescente em uso de drogas</w:t>
      </w:r>
      <w:r w:rsidRPr="00EB3AFE">
        <w:rPr>
          <w:color w:val="000000"/>
        </w:rPr>
        <w:t xml:space="preserve"> </w:t>
      </w:r>
      <w:r>
        <w:rPr>
          <w:color w:val="000000"/>
        </w:rPr>
        <w:t>nas regionais.</w:t>
      </w:r>
    </w:p>
    <w:p w:rsidR="00A71B0E" w:rsidRPr="00AA6794" w:rsidRDefault="00A71B0E" w:rsidP="00A53EB6">
      <w:pPr>
        <w:jc w:val="both"/>
      </w:pPr>
      <w:r w:rsidRPr="00AA6794">
        <w:t>4.</w:t>
      </w:r>
      <w:r>
        <w:t>6</w:t>
      </w:r>
      <w:r w:rsidRPr="00AA6794">
        <w:t xml:space="preserve"> A(s) vaga(s) não preenchida(s) da categoria profissional Médico por falta de candidato classificado poderá(ão) ser preenchida por </w:t>
      </w:r>
      <w:r>
        <w:t xml:space="preserve">outro </w:t>
      </w:r>
      <w:r w:rsidRPr="00AA6794">
        <w:t xml:space="preserve">profissional </w:t>
      </w:r>
      <w:r w:rsidRPr="00847E12">
        <w:rPr>
          <w:color w:val="000000"/>
        </w:rPr>
        <w:t>Psicólogo</w:t>
      </w:r>
      <w:r>
        <w:rPr>
          <w:color w:val="000000"/>
        </w:rPr>
        <w:t>, Assistente Social, Enfermeiro ou Terapeuta Ocupacional</w:t>
      </w:r>
      <w:r w:rsidRPr="00AA6794">
        <w:t>.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  <w:r w:rsidRPr="00EB3AFE">
        <w:rPr>
          <w:color w:val="000000"/>
        </w:rPr>
        <w:t>5. DO</w:t>
      </w:r>
      <w:r>
        <w:rPr>
          <w:color w:val="000000"/>
        </w:rPr>
        <w:t>S</w:t>
      </w:r>
      <w:r w:rsidRPr="00EB3AFE">
        <w:rPr>
          <w:color w:val="000000"/>
        </w:rPr>
        <w:t xml:space="preserve"> RESULTADO</w:t>
      </w:r>
      <w:r>
        <w:rPr>
          <w:color w:val="000000"/>
        </w:rPr>
        <w:t>S</w:t>
      </w:r>
      <w:r w:rsidRPr="00EB3AFE">
        <w:rPr>
          <w:color w:val="000000"/>
        </w:rPr>
        <w:t xml:space="preserve"> </w:t>
      </w:r>
    </w:p>
    <w:p w:rsidR="00A71B0E" w:rsidRDefault="00A71B0E" w:rsidP="00A53EB6">
      <w:pPr>
        <w:pStyle w:val="SemEspaamento"/>
        <w:ind w:left="426" w:hanging="426"/>
        <w:jc w:val="both"/>
      </w:pPr>
      <w:r w:rsidRPr="00EB3AFE">
        <w:rPr>
          <w:color w:val="000000"/>
        </w:rPr>
        <w:t xml:space="preserve">5.1 O resultado </w:t>
      </w:r>
      <w:r>
        <w:rPr>
          <w:color w:val="000000"/>
        </w:rPr>
        <w:t xml:space="preserve">da </w:t>
      </w:r>
      <w:r w:rsidR="009755E5">
        <w:rPr>
          <w:color w:val="000000"/>
        </w:rPr>
        <w:t xml:space="preserve">primeira etapa </w:t>
      </w:r>
      <w:r w:rsidRPr="00EB3AFE">
        <w:rPr>
          <w:color w:val="000000"/>
        </w:rPr>
        <w:t xml:space="preserve"> será divulgado </w:t>
      </w:r>
      <w:r>
        <w:rPr>
          <w:color w:val="000000"/>
        </w:rPr>
        <w:t xml:space="preserve">dia </w:t>
      </w:r>
      <w:r w:rsidR="009755E5">
        <w:rPr>
          <w:color w:val="000000"/>
        </w:rPr>
        <w:t>03 de fevereiro</w:t>
      </w:r>
      <w:r>
        <w:rPr>
          <w:color w:val="000000"/>
        </w:rPr>
        <w:t xml:space="preserve"> de 2010 nos sites da Secretaria de Saúde e do Blog do Adolescentro: </w:t>
      </w:r>
      <w:r w:rsidRPr="00EB3AFE">
        <w:rPr>
          <w:color w:val="FF0000"/>
        </w:rPr>
        <w:t xml:space="preserve"> </w:t>
      </w:r>
      <w:hyperlink r:id="rId7" w:history="1">
        <w:r w:rsidRPr="00855F2F">
          <w:rPr>
            <w:rStyle w:val="Hyperlink"/>
          </w:rPr>
          <w:t>www.saude.df.gov.br</w:t>
        </w:r>
      </w:hyperlink>
      <w:r>
        <w:rPr>
          <w:u w:val="single"/>
        </w:rPr>
        <w:t xml:space="preserve"> </w:t>
      </w:r>
      <w:r w:rsidRPr="002865FA">
        <w:t xml:space="preserve"> e </w:t>
      </w:r>
      <w:r w:rsidRPr="00EB3AFE">
        <w:t xml:space="preserve">   </w:t>
      </w:r>
      <w:hyperlink r:id="rId8" w:history="1">
        <w:r w:rsidRPr="00F60F68">
          <w:rPr>
            <w:rStyle w:val="Hyperlink"/>
          </w:rPr>
          <w:t>www.adolescentro.blogspot.com</w:t>
        </w:r>
      </w:hyperlink>
      <w:r>
        <w:t>, respectivamente.</w:t>
      </w:r>
    </w:p>
    <w:p w:rsidR="00A71B0E" w:rsidRPr="00EB3AFE" w:rsidRDefault="00A71B0E" w:rsidP="00A53EB6">
      <w:pPr>
        <w:pStyle w:val="SemEspaamento"/>
        <w:ind w:left="426" w:hanging="426"/>
        <w:jc w:val="both"/>
        <w:rPr>
          <w:color w:val="0000FF"/>
        </w:rPr>
      </w:pPr>
      <w:r>
        <w:rPr>
          <w:color w:val="000000"/>
        </w:rPr>
        <w:t xml:space="preserve">4.3 </w:t>
      </w:r>
      <w:r>
        <w:t>O resultado preliminar do processo seletivo será divulgado dia 08 de fevereiro de 2010 nos mesmos endereços eletrônicos.</w:t>
      </w:r>
    </w:p>
    <w:p w:rsidR="00A71B0E" w:rsidRPr="00EB3AFE" w:rsidRDefault="00A71B0E" w:rsidP="00A53EB6">
      <w:pPr>
        <w:jc w:val="both"/>
        <w:rPr>
          <w:color w:val="0000FF"/>
        </w:rPr>
      </w:pPr>
    </w:p>
    <w:p w:rsidR="00A71B0E" w:rsidRPr="00EB3AFE" w:rsidRDefault="00A71B0E" w:rsidP="00A53EB6">
      <w:pPr>
        <w:jc w:val="both"/>
      </w:pPr>
      <w:r w:rsidRPr="00EB3AFE">
        <w:t>6. DOS RECURSOS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 w:rsidRPr="00CE44E8">
        <w:rPr>
          <w:color w:val="000000"/>
        </w:rPr>
        <w:t xml:space="preserve">6.1 O </w:t>
      </w:r>
      <w:r w:rsidRPr="00397212">
        <w:t>candidato</w:t>
      </w:r>
      <w:r w:rsidRPr="00CE44E8">
        <w:rPr>
          <w:color w:val="000000"/>
        </w:rPr>
        <w:t xml:space="preserve"> poderá interpor recurso ao resultado preliminar da seleção no prazo de 2 (dois) dias úteis após a divulgação do resultado.</w:t>
      </w:r>
      <w:r w:rsidRPr="00EB3AFE">
        <w:rPr>
          <w:color w:val="000000"/>
        </w:rPr>
        <w:t xml:space="preserve"> 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7. DO RESULTADO FINAL</w:t>
      </w:r>
    </w:p>
    <w:p w:rsidR="00A71B0E" w:rsidRDefault="00A71B0E" w:rsidP="00A53EB6">
      <w:pPr>
        <w:pStyle w:val="SemEspaamento"/>
        <w:ind w:left="426" w:hanging="426"/>
        <w:jc w:val="both"/>
      </w:pPr>
      <w:r>
        <w:rPr>
          <w:color w:val="000000"/>
        </w:rPr>
        <w:t>7.1 O resultado final da seleção será divulgado nos endereços eletrônicos</w:t>
      </w:r>
      <w:r w:rsidR="00AB2987">
        <w:rPr>
          <w:color w:val="000000"/>
        </w:rPr>
        <w:t xml:space="preserve"> </w:t>
      </w:r>
      <w:hyperlink r:id="rId9" w:history="1">
        <w:r w:rsidR="00AB2987" w:rsidRPr="00F60F68">
          <w:rPr>
            <w:rStyle w:val="Hyperlink"/>
          </w:rPr>
          <w:t>www.adolescentro.blogspot.com</w:t>
        </w:r>
      </w:hyperlink>
      <w:r w:rsidR="00AB2987">
        <w:t xml:space="preserve">, </w:t>
      </w:r>
      <w:r>
        <w:rPr>
          <w:color w:val="000000"/>
        </w:rPr>
        <w:t xml:space="preserve"> </w:t>
      </w:r>
      <w:hyperlink r:id="rId10" w:history="1">
        <w:r w:rsidRPr="00855F2F">
          <w:rPr>
            <w:rStyle w:val="Hyperlink"/>
          </w:rPr>
          <w:t>www.saude.df.gov.br</w:t>
        </w:r>
      </w:hyperlink>
      <w:r>
        <w:t xml:space="preserve">;; </w:t>
      </w:r>
    </w:p>
    <w:p w:rsidR="00A71B0E" w:rsidRPr="00EB3AFE" w:rsidRDefault="00A71B0E" w:rsidP="00A53EB6">
      <w:pPr>
        <w:jc w:val="both"/>
        <w:rPr>
          <w:color w:val="000000"/>
        </w:rPr>
      </w:pPr>
      <w:r>
        <w:rPr>
          <w:color w:val="000000"/>
        </w:rPr>
        <w:t>8</w:t>
      </w:r>
      <w:r w:rsidRPr="00EB3AFE">
        <w:rPr>
          <w:color w:val="000000"/>
        </w:rPr>
        <w:t xml:space="preserve">. DA CONVOCAÇÃO 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Pr="00EB3AFE">
        <w:rPr>
          <w:color w:val="000000"/>
        </w:rPr>
        <w:t xml:space="preserve">.1 </w:t>
      </w:r>
      <w:r>
        <w:rPr>
          <w:color w:val="000000"/>
        </w:rPr>
        <w:t xml:space="preserve">Serão convocados os candidatos selecionados, observando-se rigorosamente a ordem de </w:t>
      </w:r>
      <w:r w:rsidRPr="00CE7354">
        <w:t>classificação</w:t>
      </w:r>
      <w:r>
        <w:rPr>
          <w:color w:val="000000"/>
        </w:rPr>
        <w:t xml:space="preserve"> de cada categoria profissional, para o preenchimento das vagas descritas no item 2. 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  <w:r>
        <w:rPr>
          <w:color w:val="000000"/>
        </w:rPr>
        <w:t>9</w:t>
      </w:r>
      <w:r w:rsidRPr="00EB3AFE">
        <w:rPr>
          <w:color w:val="000000"/>
        </w:rPr>
        <w:t xml:space="preserve">. DA MATRÍCULA </w:t>
      </w:r>
    </w:p>
    <w:p w:rsidR="00A71B0E" w:rsidRPr="00EB3AF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9</w:t>
      </w:r>
      <w:r w:rsidRPr="00EB3AFE">
        <w:rPr>
          <w:color w:val="000000"/>
        </w:rPr>
        <w:t xml:space="preserve">.1 Os candidatos classificados dentro do número de vagas deverão requerer a matrícula, no período </w:t>
      </w:r>
      <w:r>
        <w:t>de 25 a 26 de fevereiro de 2010, pela manhã no Adolescentro.</w:t>
      </w:r>
    </w:p>
    <w:p w:rsidR="00441607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9</w:t>
      </w:r>
      <w:r w:rsidRPr="00EB3AFE">
        <w:rPr>
          <w:color w:val="000000"/>
        </w:rPr>
        <w:t>.2 No ato da matrícula o candidato deverá apresentar: a) Requerimento de matrícula</w:t>
      </w:r>
      <w:r>
        <w:rPr>
          <w:color w:val="000000"/>
        </w:rPr>
        <w:t xml:space="preserve">; b) </w:t>
      </w:r>
      <w:r w:rsidRPr="00EB3AFE">
        <w:rPr>
          <w:color w:val="000000"/>
        </w:rPr>
        <w:t xml:space="preserve">Termo de </w:t>
      </w:r>
      <w:r w:rsidRPr="00CE7354">
        <w:t>Compromisso</w:t>
      </w:r>
      <w:r w:rsidRPr="00EB3AFE">
        <w:rPr>
          <w:color w:val="000000"/>
        </w:rPr>
        <w:t xml:space="preserve"> </w:t>
      </w:r>
      <w:r>
        <w:rPr>
          <w:color w:val="000000"/>
        </w:rPr>
        <w:t>assinado (formulários disponíveis</w:t>
      </w:r>
    </w:p>
    <w:p w:rsidR="00A71B0E" w:rsidRPr="00EB3AFE" w:rsidRDefault="00F55D8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 xml:space="preserve"> </w:t>
      </w:r>
      <w:r w:rsidR="00AB2987">
        <w:rPr>
          <w:color w:val="000000"/>
        </w:rPr>
        <w:t xml:space="preserve">no presente Edital e </w:t>
      </w:r>
      <w:hyperlink r:id="rId11" w:history="1">
        <w:r w:rsidRPr="00855F2F">
          <w:rPr>
            <w:rStyle w:val="Hyperlink"/>
          </w:rPr>
          <w:t>www.adolescentro.blogspot.com</w:t>
        </w:r>
      </w:hyperlink>
      <w:r w:rsidR="00A71B0E">
        <w:rPr>
          <w:color w:val="000000"/>
        </w:rPr>
        <w:t>c</w:t>
      </w:r>
      <w:r w:rsidR="00A71B0E" w:rsidRPr="00EB3AFE">
        <w:rPr>
          <w:color w:val="000000"/>
        </w:rPr>
        <w:t xml:space="preserve">) RG e CPF (originais e cópias, ou cópias autenticadas); </w:t>
      </w:r>
      <w:r w:rsidR="00A71B0E">
        <w:rPr>
          <w:color w:val="000000"/>
        </w:rPr>
        <w:t>d</w:t>
      </w:r>
      <w:r w:rsidR="00A71B0E" w:rsidRPr="00EB3AFE">
        <w:rPr>
          <w:color w:val="000000"/>
        </w:rPr>
        <w:t xml:space="preserve">) Diploma e Histórico do curso de graduação (originais e cópias, ou cópias autenticadas); </w:t>
      </w:r>
      <w:r w:rsidR="00A71B0E">
        <w:rPr>
          <w:color w:val="000000"/>
        </w:rPr>
        <w:t xml:space="preserve"> e</w:t>
      </w:r>
      <w:r w:rsidR="00A71B0E" w:rsidRPr="00EB3AFE">
        <w:rPr>
          <w:color w:val="000000"/>
        </w:rPr>
        <w:t xml:space="preserve">) Classificação funcional atualizada, expedida pela Gerência de Pessoal ao qual estiver vinculada; </w:t>
      </w:r>
      <w:r w:rsidR="00A71B0E">
        <w:rPr>
          <w:color w:val="000000"/>
        </w:rPr>
        <w:t xml:space="preserve"> f</w:t>
      </w:r>
      <w:r w:rsidR="00A71B0E" w:rsidRPr="00EB3AFE">
        <w:rPr>
          <w:color w:val="000000"/>
        </w:rPr>
        <w:t xml:space="preserve">) 1 foto 3x4; </w:t>
      </w:r>
      <w:r w:rsidR="00A71B0E" w:rsidRPr="00EB3AFE">
        <w:t>se convocado dentro do número de vagas.</w:t>
      </w:r>
    </w:p>
    <w:p w:rsidR="00A71B0E" w:rsidRPr="00EB3AFE" w:rsidRDefault="00A71B0E" w:rsidP="00A53EB6">
      <w:pPr>
        <w:jc w:val="both"/>
      </w:pPr>
    </w:p>
    <w:p w:rsidR="00A71B0E" w:rsidRPr="00EB3AFE" w:rsidRDefault="00A71B0E" w:rsidP="00A53EB6">
      <w:pPr>
        <w:jc w:val="both"/>
      </w:pPr>
      <w:r>
        <w:t>10</w:t>
      </w:r>
      <w:r w:rsidRPr="00EB3AFE">
        <w:t>. DAS DESISTÊNCIAS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>
        <w:t>10</w:t>
      </w:r>
      <w:r w:rsidRPr="00EB3AFE">
        <w:t>.1 Caso o candidato matriculado dentro do número de vagas venha a desistir do curso, necessário se faz comunicar a sua decisão, por escrito, à coordenação do curso.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t>10</w:t>
      </w:r>
      <w:r w:rsidRPr="00EB3AFE">
        <w:t xml:space="preserve">.2 </w:t>
      </w:r>
      <w:r w:rsidRPr="00EB3AFE">
        <w:rPr>
          <w:color w:val="000000"/>
        </w:rPr>
        <w:t xml:space="preserve">A desistência do aluno regularmente matriculado após </w:t>
      </w:r>
      <w:r>
        <w:rPr>
          <w:color w:val="000000"/>
        </w:rPr>
        <w:t xml:space="preserve">a conclusão de uma das unidades do </w:t>
      </w:r>
      <w:r w:rsidRPr="00CE7354">
        <w:t>Módulo</w:t>
      </w:r>
      <w:r w:rsidRPr="00C96974">
        <w:rPr>
          <w:color w:val="000000"/>
        </w:rPr>
        <w:t xml:space="preserve"> Básico,</w:t>
      </w:r>
      <w:r w:rsidRPr="00EB3AFE">
        <w:rPr>
          <w:color w:val="000000"/>
        </w:rPr>
        <w:t xml:space="preserve"> implicará indenização das despesas havidas pela participação no curso, de acordo com a legislação em vigor. </w:t>
      </w:r>
    </w:p>
    <w:p w:rsidR="00A71B0E" w:rsidRPr="00EB3AF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10</w:t>
      </w:r>
      <w:r w:rsidRPr="003F5B5F">
        <w:rPr>
          <w:color w:val="000000"/>
        </w:rPr>
        <w:t xml:space="preserve">.3 A não participação de pelo menos um dos módulos será interpretada como desistência pelo </w:t>
      </w:r>
      <w:r w:rsidRPr="00CE7354">
        <w:t>candidato</w:t>
      </w:r>
      <w:r w:rsidRPr="003F5B5F">
        <w:rPr>
          <w:color w:val="000000"/>
        </w:rPr>
        <w:t xml:space="preserve">. A freqüência de 75%, </w:t>
      </w:r>
      <w:r>
        <w:rPr>
          <w:color w:val="000000"/>
        </w:rPr>
        <w:t xml:space="preserve">é </w:t>
      </w:r>
      <w:r w:rsidRPr="003F5B5F">
        <w:rPr>
          <w:color w:val="000000"/>
        </w:rPr>
        <w:t>exigência mínima curricular</w:t>
      </w:r>
      <w:r>
        <w:rPr>
          <w:color w:val="000000"/>
        </w:rPr>
        <w:t xml:space="preserve"> em cada módulo. </w:t>
      </w:r>
    </w:p>
    <w:p w:rsidR="00A71B0E" w:rsidRPr="00EB3AF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</w:pPr>
      <w:r w:rsidRPr="00EB3AFE">
        <w:t>1</w:t>
      </w:r>
      <w:r>
        <w:t>1</w:t>
      </w:r>
      <w:r w:rsidRPr="00EB3AFE">
        <w:t>. DA LIBERAÇÃO DA CARGA HORÁRIA</w:t>
      </w:r>
    </w:p>
    <w:p w:rsidR="00A71B0E" w:rsidRDefault="00A71B0E" w:rsidP="00A53EB6">
      <w:pPr>
        <w:pStyle w:val="SemEspaamento"/>
        <w:ind w:left="426" w:hanging="426"/>
        <w:jc w:val="both"/>
      </w:pPr>
      <w:r w:rsidRPr="00EB3AFE">
        <w:t>1</w:t>
      </w:r>
      <w:r>
        <w:t>1</w:t>
      </w:r>
      <w:r w:rsidRPr="00EB3AFE">
        <w:t xml:space="preserve">.1 Os alunos matriculados serão dispensados da carga horária laboral quando </w:t>
      </w:r>
      <w:r>
        <w:t>coincidente</w:t>
      </w:r>
      <w:r w:rsidRPr="00EB3AFE">
        <w:t xml:space="preserve"> com os horários do curso, mediante comprovação de freqüência junto à unidade de lotação. </w:t>
      </w:r>
    </w:p>
    <w:p w:rsidR="00A71B0E" w:rsidRDefault="00A71B0E" w:rsidP="00A53EB6">
      <w:pPr>
        <w:pStyle w:val="SemEspaamento"/>
        <w:ind w:left="426" w:hanging="426"/>
        <w:jc w:val="both"/>
      </w:pPr>
      <w:r w:rsidRPr="00EB3AFE">
        <w:t>1</w:t>
      </w:r>
      <w:r>
        <w:t>1</w:t>
      </w:r>
      <w:r w:rsidRPr="00EB3AFE">
        <w:t>.</w:t>
      </w:r>
      <w:r>
        <w:t>2</w:t>
      </w:r>
      <w:r w:rsidRPr="00EB3AFE">
        <w:t xml:space="preserve"> A freqüência de cada aluno será encaminhada oficialmente ao local de lotação do servidor pela coordenação do curso de forma que o setor de pessoal específico possa aferir o cumprimento da carga horária contratual. </w:t>
      </w:r>
    </w:p>
    <w:p w:rsidR="00A71B0E" w:rsidRDefault="00A71B0E" w:rsidP="00A53EB6">
      <w:pPr>
        <w:pStyle w:val="SemEspaamento"/>
        <w:ind w:left="426" w:hanging="426"/>
        <w:jc w:val="both"/>
      </w:pPr>
      <w:r>
        <w:t xml:space="preserve">11.3 A duração do curso será de 02 de março a 08 de dezembro de 2010, e acontecerá nas 3ªs feiras pela manhã e nas 4ªs feiras em período integral. </w:t>
      </w:r>
    </w:p>
    <w:p w:rsidR="00A71B0E" w:rsidRDefault="00A71B0E" w:rsidP="00A53EB6">
      <w:pPr>
        <w:jc w:val="both"/>
      </w:pPr>
      <w:r>
        <w:t>11.4 O curso prevê disponibilidade de 8 horas semanais de estudos.</w:t>
      </w:r>
    </w:p>
    <w:p w:rsidR="00A71B0E" w:rsidRDefault="00A71B0E" w:rsidP="00A53EB6">
      <w:pPr>
        <w:jc w:val="both"/>
      </w:pPr>
    </w:p>
    <w:p w:rsidR="00A71B0E" w:rsidRDefault="00A71B0E" w:rsidP="00A53EB6">
      <w:pPr>
        <w:jc w:val="both"/>
      </w:pPr>
      <w:r>
        <w:t>12 DA AVALIAÇÃO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>
        <w:t xml:space="preserve">11.1 A avaliação será realizada em cada módulo de forma independente, considerando o aprendizado suficiente ou não. Além da avaliação dos módulos, cada profissional selecionado,  deverá  entregar e defender o Trabalho de conclusão de curso (TCC).  </w:t>
      </w:r>
    </w:p>
    <w:p w:rsidR="00A71B0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</w:pPr>
      <w:r w:rsidRPr="00EB3AFE">
        <w:rPr>
          <w:color w:val="000000"/>
        </w:rPr>
        <w:t>1</w:t>
      </w:r>
      <w:r>
        <w:rPr>
          <w:color w:val="000000"/>
        </w:rPr>
        <w:t>3</w:t>
      </w:r>
      <w:r w:rsidRPr="00EB3AFE">
        <w:rPr>
          <w:color w:val="000000"/>
        </w:rPr>
        <w:t xml:space="preserve">. </w:t>
      </w:r>
      <w:r w:rsidRPr="00EB3AFE">
        <w:t xml:space="preserve">DO CRONOGRAMA </w:t>
      </w:r>
    </w:p>
    <w:p w:rsidR="00A71B0E" w:rsidRDefault="00A71B0E" w:rsidP="00A53EB6">
      <w:pPr>
        <w:jc w:val="both"/>
        <w:rPr>
          <w:color w:val="FF0000"/>
        </w:rPr>
      </w:pPr>
      <w:r w:rsidRPr="00EB3AFE">
        <w:rPr>
          <w:color w:val="000000"/>
        </w:rPr>
        <w:t>1</w:t>
      </w:r>
      <w:r>
        <w:rPr>
          <w:color w:val="000000"/>
        </w:rPr>
        <w:t>3</w:t>
      </w:r>
      <w:r w:rsidRPr="00EB3AFE">
        <w:rPr>
          <w:color w:val="000000"/>
        </w:rPr>
        <w:t xml:space="preserve">.1 Inscrições: </w:t>
      </w:r>
      <w:r w:rsidR="004D501A">
        <w:rPr>
          <w:color w:val="000000"/>
        </w:rPr>
        <w:t>26/</w:t>
      </w:r>
      <w:r>
        <w:rPr>
          <w:color w:val="000000"/>
        </w:rPr>
        <w:t xml:space="preserve">01/.2010 a  </w:t>
      </w:r>
      <w:r w:rsidR="004D501A">
        <w:rPr>
          <w:color w:val="000000"/>
        </w:rPr>
        <w:t>01</w:t>
      </w:r>
      <w:r w:rsidRPr="00AA6794">
        <w:rPr>
          <w:color w:val="000000"/>
        </w:rPr>
        <w:t>/</w:t>
      </w:r>
      <w:r>
        <w:rPr>
          <w:color w:val="000000"/>
        </w:rPr>
        <w:t>0</w:t>
      </w:r>
      <w:r w:rsidR="004D501A">
        <w:rPr>
          <w:color w:val="000000"/>
        </w:rPr>
        <w:t>2</w:t>
      </w:r>
      <w:r w:rsidRPr="00AA6794">
        <w:rPr>
          <w:color w:val="000000"/>
        </w:rPr>
        <w:t>/20</w:t>
      </w:r>
      <w:r>
        <w:rPr>
          <w:color w:val="000000"/>
        </w:rPr>
        <w:t>1</w:t>
      </w:r>
      <w:r w:rsidRPr="00AA6794">
        <w:rPr>
          <w:color w:val="000000"/>
        </w:rPr>
        <w:t>0</w:t>
      </w:r>
      <w:r>
        <w:rPr>
          <w:color w:val="FF0000"/>
        </w:rPr>
        <w:t>.</w:t>
      </w:r>
    </w:p>
    <w:p w:rsidR="00A71B0E" w:rsidRPr="00AA6794" w:rsidRDefault="00A71B0E" w:rsidP="00A53EB6">
      <w:pPr>
        <w:jc w:val="both"/>
        <w:rPr>
          <w:color w:val="000000"/>
        </w:rPr>
      </w:pPr>
      <w:r w:rsidRPr="00EB3AFE">
        <w:rPr>
          <w:color w:val="000000"/>
        </w:rPr>
        <w:t>1</w:t>
      </w:r>
      <w:r>
        <w:rPr>
          <w:color w:val="000000"/>
        </w:rPr>
        <w:t>3</w:t>
      </w:r>
      <w:r w:rsidRPr="00EB3AFE">
        <w:rPr>
          <w:color w:val="000000"/>
        </w:rPr>
        <w:t xml:space="preserve">.2 Resultado </w:t>
      </w:r>
      <w:r>
        <w:rPr>
          <w:color w:val="000000"/>
        </w:rPr>
        <w:t>da etapa “a” do processo seletivo</w:t>
      </w:r>
      <w:r w:rsidRPr="00EB3AFE">
        <w:rPr>
          <w:color w:val="000000"/>
        </w:rPr>
        <w:t xml:space="preserve">: </w:t>
      </w:r>
      <w:r w:rsidR="004D501A">
        <w:rPr>
          <w:color w:val="000000"/>
        </w:rPr>
        <w:t>03</w:t>
      </w:r>
      <w:r>
        <w:rPr>
          <w:color w:val="000000"/>
        </w:rPr>
        <w:t>/0</w:t>
      </w:r>
      <w:r w:rsidR="004D501A">
        <w:rPr>
          <w:color w:val="000000"/>
        </w:rPr>
        <w:t>2</w:t>
      </w:r>
      <w:r w:rsidRPr="00AA6794">
        <w:rPr>
          <w:color w:val="000000"/>
        </w:rPr>
        <w:t>/20</w:t>
      </w:r>
      <w:r>
        <w:rPr>
          <w:color w:val="000000"/>
        </w:rPr>
        <w:t>10</w:t>
      </w:r>
    </w:p>
    <w:p w:rsidR="00A71B0E" w:rsidRDefault="00A71B0E" w:rsidP="00A53EB6">
      <w:pPr>
        <w:jc w:val="both"/>
        <w:rPr>
          <w:color w:val="000000"/>
        </w:rPr>
      </w:pPr>
      <w:r w:rsidRPr="00AA6794">
        <w:rPr>
          <w:color w:val="000000"/>
        </w:rPr>
        <w:t>1</w:t>
      </w:r>
      <w:r>
        <w:rPr>
          <w:color w:val="000000"/>
        </w:rPr>
        <w:t>3</w:t>
      </w:r>
      <w:r w:rsidRPr="00AA6794">
        <w:rPr>
          <w:color w:val="000000"/>
        </w:rPr>
        <w:t>.</w:t>
      </w:r>
      <w:r>
        <w:rPr>
          <w:color w:val="000000"/>
        </w:rPr>
        <w:t>3</w:t>
      </w:r>
      <w:r w:rsidRPr="00AA6794">
        <w:rPr>
          <w:color w:val="000000"/>
        </w:rPr>
        <w:t xml:space="preserve"> </w:t>
      </w:r>
      <w:r>
        <w:rPr>
          <w:color w:val="000000"/>
        </w:rPr>
        <w:t>Entrevista dos selecionados :</w:t>
      </w:r>
      <w:r w:rsidRPr="00AA6794">
        <w:rPr>
          <w:color w:val="000000"/>
        </w:rPr>
        <w:t xml:space="preserve"> </w:t>
      </w:r>
      <w:r>
        <w:rPr>
          <w:color w:val="000000"/>
        </w:rPr>
        <w:t>dias 04 e 05 de fevereiro 2</w:t>
      </w:r>
      <w:r w:rsidRPr="00AA6794">
        <w:rPr>
          <w:color w:val="000000"/>
        </w:rPr>
        <w:t>0</w:t>
      </w:r>
      <w:r>
        <w:rPr>
          <w:color w:val="000000"/>
        </w:rPr>
        <w:t xml:space="preserve">10 </w:t>
      </w:r>
    </w:p>
    <w:p w:rsidR="00A71B0E" w:rsidRDefault="00A71B0E" w:rsidP="00A53EB6">
      <w:pPr>
        <w:jc w:val="both"/>
        <w:rPr>
          <w:color w:val="000000"/>
        </w:rPr>
      </w:pPr>
      <w:r>
        <w:rPr>
          <w:color w:val="000000"/>
        </w:rPr>
        <w:t xml:space="preserve">13.4 Resultado preliminar: 08/02/2010  </w:t>
      </w:r>
    </w:p>
    <w:p w:rsidR="00A71B0E" w:rsidRDefault="00A71B0E" w:rsidP="00A53EB6">
      <w:pPr>
        <w:jc w:val="both"/>
        <w:rPr>
          <w:color w:val="000000"/>
        </w:rPr>
      </w:pPr>
      <w:r>
        <w:rPr>
          <w:color w:val="000000"/>
        </w:rPr>
        <w:t>13.5 Prazo para recurso contra o resultado preliminar: 9 e 10/02/2010</w:t>
      </w:r>
    </w:p>
    <w:p w:rsidR="00A71B0E" w:rsidRDefault="00A71B0E" w:rsidP="00A53EB6">
      <w:pPr>
        <w:jc w:val="both"/>
        <w:rPr>
          <w:color w:val="000000"/>
        </w:rPr>
      </w:pPr>
      <w:r w:rsidRPr="00AA6794">
        <w:rPr>
          <w:color w:val="000000"/>
        </w:rPr>
        <w:t>1</w:t>
      </w:r>
      <w:r>
        <w:rPr>
          <w:color w:val="000000"/>
        </w:rPr>
        <w:t>3</w:t>
      </w:r>
      <w:r w:rsidRPr="00AA6794">
        <w:rPr>
          <w:color w:val="000000"/>
        </w:rPr>
        <w:t>.</w:t>
      </w:r>
      <w:r>
        <w:rPr>
          <w:color w:val="000000"/>
        </w:rPr>
        <w:t>6 Resultado Final: até dia 24/02/2010</w:t>
      </w:r>
    </w:p>
    <w:p w:rsidR="00A71B0E" w:rsidRPr="00AA6794" w:rsidRDefault="00A71B0E" w:rsidP="00A53EB6">
      <w:pPr>
        <w:numPr>
          <w:ins w:id="0" w:author="FEPECS" w:date="2009-12-15T17:17:00Z"/>
        </w:numPr>
        <w:jc w:val="both"/>
        <w:rPr>
          <w:color w:val="000000"/>
        </w:rPr>
      </w:pPr>
      <w:r>
        <w:rPr>
          <w:color w:val="000000"/>
        </w:rPr>
        <w:t xml:space="preserve">13.7 </w:t>
      </w:r>
      <w:r w:rsidRPr="00AA6794">
        <w:rPr>
          <w:color w:val="000000"/>
        </w:rPr>
        <w:t xml:space="preserve">Matrícula: </w:t>
      </w:r>
      <w:r>
        <w:rPr>
          <w:color w:val="000000"/>
        </w:rPr>
        <w:t>25 a 26/ 02/ 2010 pela manhã, no Adolescentro</w:t>
      </w:r>
    </w:p>
    <w:p w:rsidR="00A71B0E" w:rsidRDefault="00A71B0E" w:rsidP="00A53EB6">
      <w:pPr>
        <w:jc w:val="both"/>
        <w:rPr>
          <w:color w:val="000000"/>
        </w:rPr>
      </w:pPr>
      <w:r>
        <w:rPr>
          <w:color w:val="000000"/>
        </w:rPr>
        <w:t xml:space="preserve">13.8 Duração </w:t>
      </w:r>
      <w:r w:rsidR="00AB2987">
        <w:rPr>
          <w:color w:val="000000"/>
        </w:rPr>
        <w:t xml:space="preserve">presencial </w:t>
      </w:r>
      <w:r>
        <w:rPr>
          <w:color w:val="000000"/>
        </w:rPr>
        <w:t>do curso: 02</w:t>
      </w:r>
      <w:r w:rsidRPr="00AA6794">
        <w:rPr>
          <w:color w:val="000000"/>
        </w:rPr>
        <w:t>/</w:t>
      </w:r>
      <w:r>
        <w:rPr>
          <w:color w:val="000000"/>
        </w:rPr>
        <w:t>03</w:t>
      </w:r>
      <w:r w:rsidRPr="00AA6794">
        <w:rPr>
          <w:color w:val="000000"/>
        </w:rPr>
        <w:t>/20</w:t>
      </w:r>
      <w:r>
        <w:rPr>
          <w:color w:val="000000"/>
        </w:rPr>
        <w:t>1</w:t>
      </w:r>
      <w:r w:rsidRPr="00AA6794">
        <w:rPr>
          <w:color w:val="000000"/>
        </w:rPr>
        <w:t>0</w:t>
      </w:r>
      <w:r w:rsidRPr="00AA6794">
        <w:rPr>
          <w:color w:val="FF0000"/>
        </w:rPr>
        <w:t xml:space="preserve"> </w:t>
      </w:r>
      <w:r w:rsidRPr="00AA6794">
        <w:rPr>
          <w:color w:val="000000"/>
        </w:rPr>
        <w:t xml:space="preserve">a </w:t>
      </w:r>
      <w:r>
        <w:rPr>
          <w:color w:val="000000"/>
        </w:rPr>
        <w:t>08</w:t>
      </w:r>
      <w:r w:rsidRPr="00AA6794">
        <w:rPr>
          <w:color w:val="000000"/>
        </w:rPr>
        <w:t>/</w:t>
      </w:r>
      <w:r>
        <w:rPr>
          <w:color w:val="000000"/>
        </w:rPr>
        <w:t>12</w:t>
      </w:r>
      <w:r w:rsidRPr="00AA6794">
        <w:rPr>
          <w:color w:val="000000"/>
        </w:rPr>
        <w:t>/20</w:t>
      </w:r>
      <w:r>
        <w:rPr>
          <w:color w:val="000000"/>
        </w:rPr>
        <w:t>10</w:t>
      </w:r>
    </w:p>
    <w:p w:rsidR="00A71B0E" w:rsidRPr="00EB3AFE" w:rsidRDefault="00A71B0E" w:rsidP="00A53EB6">
      <w:pPr>
        <w:jc w:val="both"/>
        <w:rPr>
          <w:color w:val="000000"/>
        </w:rPr>
      </w:pPr>
    </w:p>
    <w:p w:rsidR="00A71B0E" w:rsidRPr="00EB3AFE" w:rsidRDefault="00A71B0E" w:rsidP="00A53EB6">
      <w:pPr>
        <w:jc w:val="both"/>
        <w:rPr>
          <w:color w:val="000000"/>
        </w:rPr>
      </w:pPr>
      <w:r w:rsidRPr="00EB3AFE">
        <w:rPr>
          <w:color w:val="000000"/>
        </w:rPr>
        <w:lastRenderedPageBreak/>
        <w:t>1</w:t>
      </w:r>
      <w:r>
        <w:rPr>
          <w:color w:val="000000"/>
        </w:rPr>
        <w:t>4</w:t>
      </w:r>
      <w:r w:rsidRPr="00EB3AFE">
        <w:rPr>
          <w:color w:val="000000"/>
        </w:rPr>
        <w:t>. DAS DISPOSIÇÕES GERAIS</w:t>
      </w:r>
    </w:p>
    <w:p w:rsidR="00A71B0E" w:rsidRPr="00EB3AFE" w:rsidRDefault="00A71B0E" w:rsidP="00A53EB6">
      <w:pPr>
        <w:pStyle w:val="SemEspaamento"/>
        <w:ind w:left="426" w:hanging="426"/>
        <w:jc w:val="both"/>
        <w:rPr>
          <w:color w:val="000000"/>
        </w:rPr>
      </w:pPr>
      <w:r w:rsidRPr="007C0F61">
        <w:rPr>
          <w:color w:val="000000"/>
        </w:rPr>
        <w:t>1</w:t>
      </w:r>
      <w:r>
        <w:rPr>
          <w:color w:val="000000"/>
        </w:rPr>
        <w:t>4</w:t>
      </w:r>
      <w:r w:rsidRPr="007C0F61">
        <w:rPr>
          <w:color w:val="000000"/>
        </w:rPr>
        <w:t xml:space="preserve">.1 O candidato poderá interpor recurso ao presente Edital de seleção, no prazo de 02 (dois) dias úteis </w:t>
      </w:r>
      <w:r w:rsidRPr="00FA67CE">
        <w:t>após</w:t>
      </w:r>
      <w:r w:rsidRPr="007C0F61">
        <w:rPr>
          <w:color w:val="000000"/>
        </w:rPr>
        <w:t xml:space="preserve"> sua </w:t>
      </w:r>
      <w:r w:rsidR="002A4B9F">
        <w:rPr>
          <w:color w:val="000000"/>
        </w:rPr>
        <w:t>publicação</w:t>
      </w:r>
      <w:r w:rsidRPr="007C0F61">
        <w:rPr>
          <w:color w:val="000000"/>
        </w:rPr>
        <w:t>.</w:t>
      </w:r>
    </w:p>
    <w:p w:rsidR="00A71B0E" w:rsidRPr="00EB3AFE" w:rsidRDefault="00A71B0E" w:rsidP="00A53EB6">
      <w:pPr>
        <w:pStyle w:val="SemEspaamento"/>
        <w:ind w:left="426" w:hanging="426"/>
        <w:jc w:val="both"/>
        <w:rPr>
          <w:color w:val="000000"/>
          <w:u w:val="single"/>
        </w:rPr>
      </w:pPr>
      <w:r>
        <w:rPr>
          <w:color w:val="000000"/>
        </w:rPr>
        <w:t>14</w:t>
      </w:r>
      <w:r w:rsidRPr="00EB3AFE">
        <w:rPr>
          <w:color w:val="000000"/>
        </w:rPr>
        <w:t xml:space="preserve">.2 O Curso de Especialização </w:t>
      </w:r>
      <w:r>
        <w:rPr>
          <w:color w:val="000000"/>
        </w:rPr>
        <w:t>na Atenção Biopsicossocial ao Adolescente em Uso de Drogas tem carga-</w:t>
      </w:r>
      <w:r w:rsidRPr="00FA67CE">
        <w:t>horária</w:t>
      </w:r>
      <w:r>
        <w:rPr>
          <w:color w:val="000000"/>
        </w:rPr>
        <w:t xml:space="preserve"> total de 540 horas, com 200 horas de módulo teórico e o restante teórico-vivencial. Ocorrerá no período de 02 de março a 08 de dezembro de 2010. Após esse prazo, o aluno terá um prazo de 90 dias para a entrega do trabalho de conclusão de curso e defesa.  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14.3</w:t>
      </w:r>
      <w:r w:rsidRPr="005A2BB5">
        <w:rPr>
          <w:color w:val="000000"/>
        </w:rPr>
        <w:t xml:space="preserve"> </w:t>
      </w:r>
      <w:r>
        <w:rPr>
          <w:color w:val="000000"/>
        </w:rPr>
        <w:t xml:space="preserve">As aulas </w:t>
      </w:r>
      <w:r w:rsidRPr="002714B0">
        <w:rPr>
          <w:color w:val="000000"/>
        </w:rPr>
        <w:t xml:space="preserve">ocorrerão duas vezes por semana, na 3ªfeira no período da manhã (7:00h às 12:00h) e 4ª feira </w:t>
      </w:r>
      <w:r w:rsidRPr="00FA67CE">
        <w:t>em</w:t>
      </w:r>
      <w:r w:rsidRPr="002714B0">
        <w:rPr>
          <w:color w:val="000000"/>
        </w:rPr>
        <w:t xml:space="preserve"> período integral (07 ás 12h e 13:00h às 18:00h);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>
        <w:rPr>
          <w:color w:val="000000"/>
        </w:rPr>
        <w:t xml:space="preserve">14.4 </w:t>
      </w:r>
      <w:r w:rsidRPr="00EB3AFE">
        <w:t xml:space="preserve">Os participantes do Curso de Especialização objeto deste Edital farão jus ao certificado emitido pela ESCS, com validade nacional, desde que freqüentem 75% (setenta e cinco por cento) das horas aulas de cada módulo e obtenham menção mínima </w:t>
      </w:r>
      <w:r>
        <w:t>7</w:t>
      </w:r>
      <w:r w:rsidRPr="00EB3AFE">
        <w:t xml:space="preserve"> (sete) na avaliação de cada módulo</w:t>
      </w:r>
      <w:r>
        <w:t>,</w:t>
      </w:r>
      <w:r w:rsidRPr="00EB3AFE">
        <w:t xml:space="preserve"> inclusive no trabalho de conclusão de curso.</w:t>
      </w:r>
    </w:p>
    <w:p w:rsidR="00A71B0E" w:rsidRPr="00EB3AFE" w:rsidRDefault="00A71B0E" w:rsidP="00A53EB6">
      <w:pPr>
        <w:pStyle w:val="SemEspaamento"/>
        <w:ind w:left="426" w:hanging="426"/>
        <w:jc w:val="both"/>
      </w:pPr>
      <w:r w:rsidRPr="00EB3AFE">
        <w:t>1</w:t>
      </w:r>
      <w:r>
        <w:t>4</w:t>
      </w:r>
      <w:r w:rsidRPr="00EB3AFE">
        <w:t>.</w:t>
      </w:r>
      <w:r>
        <w:t>5</w:t>
      </w:r>
      <w:r w:rsidRPr="0034771A">
        <w:t xml:space="preserve"> </w:t>
      </w:r>
      <w:r w:rsidRPr="00EB3AFE">
        <w:t xml:space="preserve">O profissional ocupante de cargo efetivo do Quadro Permanente da SES/DF selecionado para participar do Curso de Especialização, dentro do número de vagas, assinará Termo de Compromisso comprometendo-se a exercer suas atividades laborais, por período no mínimo </w:t>
      </w:r>
      <w:r>
        <w:t>igual</w:t>
      </w:r>
      <w:r w:rsidRPr="00EB3AFE">
        <w:t xml:space="preserve"> ao da Pós-Graduação, incluídas as prorrogações.</w:t>
      </w:r>
    </w:p>
    <w:p w:rsidR="00A71B0E" w:rsidRDefault="00A71B0E" w:rsidP="00F55D8E">
      <w:pPr>
        <w:pStyle w:val="SemEspaamento"/>
        <w:ind w:left="426" w:hanging="426"/>
        <w:jc w:val="both"/>
        <w:rPr>
          <w:color w:val="000000"/>
        </w:rPr>
      </w:pPr>
      <w:r w:rsidRPr="00EB3AFE">
        <w:t>1</w:t>
      </w:r>
      <w:r>
        <w:t>4</w:t>
      </w:r>
      <w:r w:rsidRPr="00EB3AFE">
        <w:t>.</w:t>
      </w:r>
      <w:r>
        <w:t>6</w:t>
      </w:r>
      <w:r w:rsidRPr="00EB3AFE">
        <w:t xml:space="preserve"> </w:t>
      </w:r>
      <w:r w:rsidRPr="00F55D8E">
        <w:rPr>
          <w:color w:val="000000"/>
        </w:rPr>
        <w:t xml:space="preserve">Os </w:t>
      </w:r>
      <w:r w:rsidRPr="00F55D8E">
        <w:t>casos</w:t>
      </w:r>
      <w:r w:rsidRPr="00F55D8E">
        <w:rPr>
          <w:color w:val="000000"/>
        </w:rPr>
        <w:t xml:space="preserve"> omissos serão deliberados pela </w:t>
      </w:r>
      <w:r w:rsidR="00AB2987" w:rsidRPr="00F55D8E">
        <w:rPr>
          <w:color w:val="000000"/>
        </w:rPr>
        <w:t>Associação dos Amigos do Adolescentro</w:t>
      </w:r>
      <w:r w:rsidRPr="00F55D8E">
        <w:rPr>
          <w:color w:val="000000"/>
        </w:rPr>
        <w:t xml:space="preserve"> e pel</w:t>
      </w:r>
      <w:r w:rsidR="00AB2987" w:rsidRPr="00F55D8E">
        <w:rPr>
          <w:color w:val="000000"/>
        </w:rPr>
        <w:t xml:space="preserve">o </w:t>
      </w:r>
      <w:r w:rsidR="00F55D8E" w:rsidRPr="00F55D8E">
        <w:rPr>
          <w:color w:val="000000"/>
        </w:rPr>
        <w:t xml:space="preserve">Centro de Referência, </w:t>
      </w:r>
      <w:r w:rsidR="00F55D8E">
        <w:rPr>
          <w:color w:val="000000"/>
        </w:rPr>
        <w:t>P</w:t>
      </w:r>
      <w:r w:rsidR="00F55D8E" w:rsidRPr="00F55D8E">
        <w:rPr>
          <w:color w:val="000000"/>
        </w:rPr>
        <w:t xml:space="preserve">esquisa, </w:t>
      </w:r>
      <w:r w:rsidR="00F55D8E">
        <w:rPr>
          <w:color w:val="000000"/>
        </w:rPr>
        <w:t>C</w:t>
      </w:r>
      <w:r w:rsidR="00F55D8E" w:rsidRPr="00F55D8E">
        <w:rPr>
          <w:color w:val="000000"/>
        </w:rPr>
        <w:t xml:space="preserve">apacitação e </w:t>
      </w:r>
      <w:r w:rsidR="00F55D8E">
        <w:rPr>
          <w:color w:val="000000"/>
        </w:rPr>
        <w:t>A</w:t>
      </w:r>
      <w:r w:rsidR="00F55D8E" w:rsidRPr="00F55D8E">
        <w:rPr>
          <w:color w:val="000000"/>
        </w:rPr>
        <w:t xml:space="preserve">tenção ao </w:t>
      </w:r>
      <w:r w:rsidR="00F55D8E">
        <w:rPr>
          <w:color w:val="000000"/>
        </w:rPr>
        <w:t>A</w:t>
      </w:r>
      <w:r w:rsidR="00F55D8E" w:rsidRPr="00F55D8E">
        <w:rPr>
          <w:color w:val="000000"/>
        </w:rPr>
        <w:t>dolescente em</w:t>
      </w:r>
      <w:r w:rsidR="00F55D8E">
        <w:rPr>
          <w:color w:val="000000"/>
        </w:rPr>
        <w:t xml:space="preserve"> </w:t>
      </w:r>
      <w:r w:rsidR="00F55D8E" w:rsidRPr="00F55D8E">
        <w:rPr>
          <w:color w:val="000000"/>
        </w:rPr>
        <w:t>família</w:t>
      </w:r>
      <w:r w:rsidR="00F55D8E">
        <w:rPr>
          <w:color w:val="000000"/>
        </w:rPr>
        <w:t xml:space="preserve"> – </w:t>
      </w:r>
      <w:r w:rsidR="00AB2987" w:rsidRPr="00F55D8E">
        <w:rPr>
          <w:color w:val="000000"/>
        </w:rPr>
        <w:t>ADOLESCENTR</w:t>
      </w:r>
      <w:r w:rsidR="00F55D8E">
        <w:rPr>
          <w:color w:val="000000"/>
        </w:rPr>
        <w:t>O</w:t>
      </w:r>
      <w:r w:rsidRPr="00F55D8E">
        <w:rPr>
          <w:color w:val="000000"/>
        </w:rPr>
        <w:t>.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15. INVESTIMENTO</w:t>
      </w:r>
    </w:p>
    <w:p w:rsidR="00A71B0E" w:rsidRDefault="00A71B0E" w:rsidP="00A53EB6">
      <w:pPr>
        <w:pStyle w:val="SemEspaamento"/>
        <w:ind w:left="426" w:hanging="426"/>
        <w:jc w:val="both"/>
        <w:rPr>
          <w:color w:val="000000"/>
        </w:rPr>
      </w:pPr>
      <w:r>
        <w:rPr>
          <w:color w:val="000000"/>
        </w:rPr>
        <w:t>15.1 Será cobrad</w:t>
      </w:r>
      <w:r w:rsidR="00AB2987">
        <w:rPr>
          <w:color w:val="000000"/>
        </w:rPr>
        <w:t>a</w:t>
      </w:r>
      <w:r>
        <w:rPr>
          <w:color w:val="000000"/>
        </w:rPr>
        <w:t xml:space="preserve"> uma taxa de R$ </w:t>
      </w:r>
      <w:r w:rsidR="00AB2987">
        <w:rPr>
          <w:color w:val="000000"/>
        </w:rPr>
        <w:t>6</w:t>
      </w:r>
      <w:r>
        <w:rPr>
          <w:color w:val="000000"/>
        </w:rPr>
        <w:t>0,00 (</w:t>
      </w:r>
      <w:r w:rsidR="00AB2987">
        <w:rPr>
          <w:color w:val="000000"/>
        </w:rPr>
        <w:t>sessenta</w:t>
      </w:r>
      <w:r>
        <w:rPr>
          <w:color w:val="000000"/>
        </w:rPr>
        <w:t xml:space="preserve"> reais) mensais para profissionais da SES-DF.</w:t>
      </w:r>
    </w:p>
    <w:p w:rsidR="00A71B0E" w:rsidRPr="00EB3AFE" w:rsidRDefault="00A71B0E" w:rsidP="00A53EB6">
      <w:pPr>
        <w:jc w:val="both"/>
        <w:rPr>
          <w:lang w:val="pt-PT"/>
        </w:rPr>
      </w:pPr>
    </w:p>
    <w:p w:rsidR="00A71B0E" w:rsidRPr="00EB3AFE" w:rsidRDefault="00A71B0E" w:rsidP="00A53EB6">
      <w:pPr>
        <w:jc w:val="both"/>
      </w:pPr>
      <w:r w:rsidRPr="00EB3AFE">
        <w:t xml:space="preserve">Os anexos que integram este Edital estarão disponíveis </w:t>
      </w:r>
      <w:r w:rsidR="00F55D8E">
        <w:t>também</w:t>
      </w:r>
      <w:r>
        <w:t xml:space="preserve"> </w:t>
      </w:r>
      <w:r w:rsidRPr="00EB3AFE">
        <w:t xml:space="preserve">nos endereços eletrônicos </w:t>
      </w:r>
      <w:hyperlink r:id="rId12" w:history="1">
        <w:r w:rsidRPr="00EB3AFE">
          <w:rPr>
            <w:rStyle w:val="Hyperlink"/>
            <w:color w:val="auto"/>
            <w:u w:val="none"/>
          </w:rPr>
          <w:t>www.saude.df.gov.br</w:t>
        </w:r>
      </w:hyperlink>
      <w:r>
        <w:t xml:space="preserve"> </w:t>
      </w:r>
      <w:r w:rsidR="00AB2987">
        <w:t xml:space="preserve"> e </w:t>
      </w:r>
      <w:hyperlink w:history="1"/>
      <w:r w:rsidRPr="00EB3AFE">
        <w:t xml:space="preserve"> </w:t>
      </w:r>
      <w:hyperlink r:id="rId13" w:history="1">
        <w:r w:rsidRPr="00855F2F">
          <w:rPr>
            <w:rStyle w:val="Hyperlink"/>
          </w:rPr>
          <w:t>www.adolescentro.blogspot.com</w:t>
        </w:r>
      </w:hyperlink>
    </w:p>
    <w:p w:rsidR="00A71B0E" w:rsidRPr="00EB3AFE" w:rsidRDefault="00A71B0E" w:rsidP="00A53EB6">
      <w:pPr>
        <w:jc w:val="both"/>
      </w:pPr>
    </w:p>
    <w:p w:rsidR="00A71B0E" w:rsidRPr="00EB3AFE" w:rsidRDefault="00A71B0E" w:rsidP="00A53EB6">
      <w:pPr>
        <w:jc w:val="both"/>
        <w:rPr>
          <w:lang w:val="pt-PT"/>
        </w:rPr>
      </w:pPr>
    </w:p>
    <w:p w:rsidR="00A71B0E" w:rsidRPr="00EB3AFE" w:rsidRDefault="00A71B0E" w:rsidP="00A53EB6">
      <w:pPr>
        <w:jc w:val="both"/>
      </w:pPr>
      <w:r w:rsidRPr="00EB3AFE">
        <w:rPr>
          <w:lang w:val="pt-PT"/>
        </w:rPr>
        <w:br w:type="page"/>
      </w:r>
      <w:r w:rsidRPr="00EB3AFE">
        <w:lastRenderedPageBreak/>
        <w:t xml:space="preserve">ANEXO </w:t>
      </w:r>
      <w:r>
        <w:t>I</w:t>
      </w:r>
    </w:p>
    <w:p w:rsidR="00A71B0E" w:rsidRPr="00EB3AFE" w:rsidRDefault="00A71B0E" w:rsidP="00F855F2">
      <w:pPr>
        <w:jc w:val="center"/>
      </w:pPr>
      <w:r w:rsidRPr="00EB3AFE">
        <w:t>FORMULÁRIO DE INSCRIÇÃO</w:t>
      </w: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  <w:jc w:val="center"/>
            </w:pPr>
            <w:r w:rsidRPr="00EB3AFE">
              <w:t>SECRETARIA DE ESTADO DE SAÚDE DO DISTRITO FEDERAL</w:t>
            </w:r>
          </w:p>
          <w:p w:rsidR="00A71B0E" w:rsidRPr="00EB3AFE" w:rsidRDefault="00A71B0E" w:rsidP="00CE0DDB">
            <w:pPr>
              <w:spacing w:line="360" w:lineRule="auto"/>
              <w:jc w:val="center"/>
            </w:pP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Nº INSCRIÇÃO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NOME DO CANDIDATO:</w:t>
            </w:r>
          </w:p>
        </w:tc>
      </w:tr>
      <w:tr w:rsidR="00A71B0E" w:rsidRPr="00EB3AFE">
        <w:tc>
          <w:tcPr>
            <w:tcW w:w="4489" w:type="dxa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MATRÍCULA:</w:t>
            </w:r>
          </w:p>
        </w:tc>
        <w:tc>
          <w:tcPr>
            <w:tcW w:w="4489" w:type="dxa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DATA DE ADMISSÃO: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LOTAÇÃO ATUAL: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HORARIO DE TRABALHO: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ENDEREÇO RESIDENCIAL: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TELEFONE</w:t>
            </w:r>
            <w:r>
              <w:t>S</w:t>
            </w:r>
            <w:r w:rsidRPr="00EB3AFE">
              <w:t xml:space="preserve"> PARA CONTATO:</w:t>
            </w:r>
          </w:p>
          <w:p w:rsidR="00A71B0E" w:rsidRPr="00EB3AFE" w:rsidRDefault="00A71B0E" w:rsidP="00CE0DDB">
            <w:pPr>
              <w:spacing w:line="360" w:lineRule="auto"/>
            </w:pPr>
            <w:r w:rsidRPr="00EB3AFE">
              <w:t>Celular:</w:t>
            </w:r>
          </w:p>
          <w:p w:rsidR="00A71B0E" w:rsidRPr="00EB3AFE" w:rsidRDefault="00A71B0E" w:rsidP="00CE0DDB">
            <w:pPr>
              <w:spacing w:line="360" w:lineRule="auto"/>
            </w:pPr>
            <w:r w:rsidRPr="00EB3AFE">
              <w:t>Residencial:</w:t>
            </w:r>
          </w:p>
          <w:p w:rsidR="00A71B0E" w:rsidRPr="00EB3AFE" w:rsidRDefault="00A71B0E" w:rsidP="00CE0DDB">
            <w:pPr>
              <w:spacing w:line="360" w:lineRule="auto"/>
            </w:pPr>
            <w:r w:rsidRPr="00EB3AFE">
              <w:t>Comercial: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 w:rsidRPr="00EB3AFE">
              <w:t>E-MAIL:</w:t>
            </w:r>
          </w:p>
        </w:tc>
      </w:tr>
      <w:tr w:rsidR="00A71B0E" w:rsidRPr="00EB3AFE">
        <w:trPr>
          <w:cantSplit/>
        </w:trPr>
        <w:tc>
          <w:tcPr>
            <w:tcW w:w="8978" w:type="dxa"/>
            <w:gridSpan w:val="2"/>
          </w:tcPr>
          <w:p w:rsidR="00A71B0E" w:rsidRPr="00EB3AFE" w:rsidRDefault="00A71B0E" w:rsidP="00CE0DDB">
            <w:pPr>
              <w:spacing w:line="360" w:lineRule="auto"/>
            </w:pPr>
            <w:r>
              <w:t>CATEGORIA PROFISSIOANA</w:t>
            </w:r>
            <w:r w:rsidRPr="00EB3AFE">
              <w:t xml:space="preserve">L: </w:t>
            </w:r>
          </w:p>
          <w:p w:rsidR="00A71B0E" w:rsidRPr="00EB3AFE" w:rsidRDefault="00A71B0E" w:rsidP="00E716E8">
            <w:pPr>
              <w:spacing w:line="360" w:lineRule="auto"/>
            </w:pPr>
            <w:r w:rsidRPr="00EB3AFE">
              <w:t xml:space="preserve">( ) Médico    ( ) Enfermeiro    ( ) </w:t>
            </w:r>
            <w:r>
              <w:t>Psicólogo ( ) Assistente Social ( ) Terapeuta ocupacional</w:t>
            </w:r>
          </w:p>
        </w:tc>
      </w:tr>
      <w:tr w:rsidR="00A71B0E" w:rsidRPr="00EB3AFE">
        <w:tc>
          <w:tcPr>
            <w:tcW w:w="4489" w:type="dxa"/>
            <w:vAlign w:val="center"/>
          </w:tcPr>
          <w:p w:rsidR="00A71B0E" w:rsidRPr="00EB3AFE" w:rsidRDefault="00A71B0E" w:rsidP="002A4B9F">
            <w:pPr>
              <w:spacing w:line="360" w:lineRule="auto"/>
              <w:jc w:val="both"/>
            </w:pPr>
            <w:r w:rsidRPr="00EB3AFE">
              <w:t xml:space="preserve">DECLARO CONHECER OS TERMOS DO EDITAL DE SELEÇÃO </w:t>
            </w:r>
            <w:r w:rsidRPr="002A4B9F">
              <w:t xml:space="preserve">Nº </w:t>
            </w:r>
            <w:r w:rsidR="002A4B9F">
              <w:t>001</w:t>
            </w:r>
            <w:r w:rsidRPr="002A4B9F">
              <w:t>/</w:t>
            </w:r>
            <w:r w:rsidR="002A4B9F">
              <w:t>2010</w:t>
            </w:r>
            <w:r w:rsidRPr="00EB3AFE">
              <w:t xml:space="preserve"> E ACEITAR TODAS AS NORMAS E CONDIÇÕES ESTABELECIDAS</w:t>
            </w:r>
          </w:p>
        </w:tc>
        <w:tc>
          <w:tcPr>
            <w:tcW w:w="4489" w:type="dxa"/>
          </w:tcPr>
          <w:p w:rsidR="00A71B0E" w:rsidRPr="00EB3AFE" w:rsidRDefault="00A71B0E" w:rsidP="00CE0DDB">
            <w:pPr>
              <w:spacing w:line="360" w:lineRule="auto"/>
              <w:jc w:val="center"/>
            </w:pPr>
            <w:r w:rsidRPr="00EB3AFE">
              <w:t xml:space="preserve"> </w:t>
            </w:r>
          </w:p>
          <w:p w:rsidR="00A71B0E" w:rsidRPr="00EB3AFE" w:rsidRDefault="00A71B0E" w:rsidP="00CE0DDB">
            <w:pPr>
              <w:spacing w:line="360" w:lineRule="auto"/>
              <w:jc w:val="center"/>
            </w:pPr>
            <w:r w:rsidRPr="00EB3AFE">
              <w:t>______/_____/_____</w:t>
            </w:r>
          </w:p>
          <w:p w:rsidR="00A71B0E" w:rsidRPr="00EB3AFE" w:rsidRDefault="00A71B0E" w:rsidP="00CE0DDB">
            <w:pPr>
              <w:spacing w:line="360" w:lineRule="auto"/>
              <w:jc w:val="center"/>
            </w:pPr>
            <w:r w:rsidRPr="00EB3AFE">
              <w:t>__________________________________</w:t>
            </w:r>
          </w:p>
          <w:p w:rsidR="00A71B0E" w:rsidRPr="00EB3AFE" w:rsidRDefault="00A71B0E" w:rsidP="00CE0DDB">
            <w:pPr>
              <w:spacing w:line="360" w:lineRule="auto"/>
              <w:jc w:val="center"/>
            </w:pPr>
            <w:r w:rsidRPr="00EB3AFE">
              <w:t>ASSINATURA DO CANDIDATO OU PROCURADOR</w:t>
            </w:r>
          </w:p>
        </w:tc>
      </w:tr>
    </w:tbl>
    <w:p w:rsidR="00A71B0E" w:rsidRDefault="00A71B0E" w:rsidP="008C2B14">
      <w:pPr>
        <w:jc w:val="center"/>
        <w:rPr>
          <w:color w:val="000000"/>
        </w:rPr>
      </w:pPr>
    </w:p>
    <w:p w:rsidR="00A71B0E" w:rsidRPr="00EB3AFE" w:rsidRDefault="00A71B0E" w:rsidP="008C2B14">
      <w:pPr>
        <w:jc w:val="center"/>
        <w:rPr>
          <w:color w:val="000000"/>
        </w:rPr>
      </w:pPr>
      <w:r>
        <w:rPr>
          <w:color w:val="000000"/>
        </w:rPr>
        <w:br w:type="page"/>
      </w:r>
    </w:p>
    <w:p w:rsidR="00A71B0E" w:rsidRPr="00EB3AFE" w:rsidRDefault="00A71B0E" w:rsidP="00F855F2">
      <w:pPr>
        <w:jc w:val="center"/>
      </w:pPr>
      <w:r w:rsidRPr="00EB3AFE">
        <w:lastRenderedPageBreak/>
        <w:t>ANEXO II</w:t>
      </w: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center"/>
      </w:pPr>
      <w:r w:rsidRPr="00EB3AFE">
        <w:t xml:space="preserve"> MODELO DE </w:t>
      </w:r>
      <w:r w:rsidRPr="00EB3AFE">
        <w:rPr>
          <w:i/>
          <w:iCs/>
        </w:rPr>
        <w:t>CURRICULUM VITAE</w:t>
      </w: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360"/>
        <w:jc w:val="center"/>
      </w:pPr>
    </w:p>
    <w:p w:rsidR="00A71B0E" w:rsidRPr="00EB3AFE" w:rsidRDefault="00A71B0E" w:rsidP="00F855F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</w:pPr>
      <w:r w:rsidRPr="00EB3AFE">
        <w:t xml:space="preserve">PARA PADRONIZAÇÃO DE DADOS, O CURRÍCULO DEVERÁ SER O </w:t>
      </w:r>
      <w:r w:rsidRPr="00EB3AFE">
        <w:rPr>
          <w:i/>
          <w:iCs/>
        </w:rPr>
        <w:t>LATTES</w:t>
      </w:r>
      <w:r w:rsidRPr="00EB3AFE">
        <w:t xml:space="preserve"> OU EXATAMENTE CONFORME O MODELO ABAIXO </w:t>
      </w:r>
    </w:p>
    <w:p w:rsidR="00A71B0E" w:rsidRPr="00EB3AFE" w:rsidRDefault="00A71B0E" w:rsidP="00F855F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</w:pPr>
      <w:r w:rsidRPr="00EB3AFE">
        <w:t>UTILIZE FONTE TIMES NEW ROMAN, TAMANHO 12, ESPAÇAMENTO ENTRE LINHAS 1,5 E ALINHAMENTO JUSTIFICADO.</w:t>
      </w:r>
    </w:p>
    <w:p w:rsidR="00A71B0E" w:rsidRPr="00EB3AFE" w:rsidRDefault="00A71B0E" w:rsidP="00F855F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</w:pPr>
      <w:r w:rsidRPr="00EB3AFE">
        <w:t>NEGRITE OS TÍTULOS DE CADA ITEM: EXEMPLOS: I - DADOS PESSOAIS.</w:t>
      </w:r>
    </w:p>
    <w:p w:rsidR="00A71B0E" w:rsidRPr="00EB3AFE" w:rsidRDefault="00A71B0E" w:rsidP="00F855F2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</w:pPr>
      <w:r w:rsidRPr="00EB3AFE">
        <w:t>ASSINAR O CURRÍCULO E RUBRICAR TODAS AS FOLHAS.</w:t>
      </w: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both"/>
      </w:pPr>
      <w:r w:rsidRPr="00EB3AFE">
        <w:t>I – DADOS PESSOAIS</w:t>
      </w:r>
    </w:p>
    <w:p w:rsidR="00A71B0E" w:rsidRPr="00EB3AFE" w:rsidRDefault="00A71B0E" w:rsidP="00F855F2">
      <w:pPr>
        <w:jc w:val="both"/>
      </w:pPr>
      <w:r w:rsidRPr="00EB3AFE">
        <w:t>Nome Completo:</w:t>
      </w:r>
    </w:p>
    <w:p w:rsidR="00A71B0E" w:rsidRPr="00EB3AFE" w:rsidRDefault="00A71B0E" w:rsidP="00F855F2">
      <w:pPr>
        <w:jc w:val="both"/>
      </w:pPr>
      <w:r w:rsidRPr="00EB3AFE">
        <w:t>Nome em citações bibliográficas:</w:t>
      </w:r>
    </w:p>
    <w:p w:rsidR="00A71B0E" w:rsidRPr="00EB3AFE" w:rsidRDefault="00A71B0E" w:rsidP="00F855F2">
      <w:pPr>
        <w:jc w:val="both"/>
      </w:pPr>
      <w:r w:rsidRPr="00EB3AFE">
        <w:t>Sexo:</w:t>
      </w:r>
    </w:p>
    <w:p w:rsidR="00A71B0E" w:rsidRPr="00EB3AFE" w:rsidRDefault="00A71B0E" w:rsidP="00F855F2">
      <w:pPr>
        <w:jc w:val="both"/>
      </w:pPr>
      <w:r w:rsidRPr="00EB3AFE">
        <w:t>Endereço profissional:</w:t>
      </w:r>
    </w:p>
    <w:p w:rsidR="00A71B0E" w:rsidRPr="00EB3AFE" w:rsidRDefault="00A71B0E" w:rsidP="00F855F2">
      <w:pPr>
        <w:jc w:val="both"/>
      </w:pPr>
      <w:r w:rsidRPr="00EB3AFE">
        <w:t>Endereço eletrônico:</w:t>
      </w:r>
    </w:p>
    <w:p w:rsidR="00A71B0E" w:rsidRPr="00EB3AFE" w:rsidRDefault="00A71B0E" w:rsidP="00F855F2">
      <w:pPr>
        <w:jc w:val="both"/>
      </w:pPr>
      <w:r w:rsidRPr="00EB3AFE">
        <w:t xml:space="preserve">Telefones residencial, comercial e celular.               </w:t>
      </w: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both"/>
      </w:pPr>
      <w:r w:rsidRPr="00EB3AFE">
        <w:t>II – Formação acadêmica / Titulação: (organizar em ordem cronológica)</w:t>
      </w:r>
    </w:p>
    <w:p w:rsidR="00AB2987" w:rsidRDefault="00AB2987" w:rsidP="00F855F2">
      <w:pPr>
        <w:jc w:val="both"/>
      </w:pPr>
    </w:p>
    <w:p w:rsidR="00A71B0E" w:rsidRPr="00EB3AFE" w:rsidRDefault="00A71B0E" w:rsidP="00F855F2">
      <w:pPr>
        <w:jc w:val="both"/>
      </w:pPr>
      <w:r w:rsidRPr="00EB3AFE">
        <w:t>III – Atuação profissional (Atividade Técnico-profissional exercidas)</w:t>
      </w: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both"/>
      </w:pPr>
    </w:p>
    <w:p w:rsidR="00A71B0E" w:rsidRPr="00EB3AFE" w:rsidRDefault="00A71B0E" w:rsidP="00F855F2">
      <w:pPr>
        <w:jc w:val="center"/>
      </w:pPr>
      <w:r w:rsidRPr="00EB3AFE">
        <w:t>Brasília, _____  de  _____________________de 20</w:t>
      </w:r>
      <w:r w:rsidR="00D51976">
        <w:t>10</w:t>
      </w:r>
      <w:r w:rsidRPr="00EB3AFE">
        <w:t xml:space="preserve">   </w:t>
      </w: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jc w:val="center"/>
      </w:pPr>
      <w:r w:rsidRPr="00EB3AFE">
        <w:t>________________________________________________</w:t>
      </w:r>
    </w:p>
    <w:p w:rsidR="00A71B0E" w:rsidRPr="00EB3AFE" w:rsidRDefault="00A71B0E" w:rsidP="00F855F2">
      <w:pPr>
        <w:jc w:val="center"/>
      </w:pPr>
    </w:p>
    <w:p w:rsidR="00A71B0E" w:rsidRPr="00EB3AFE" w:rsidRDefault="00A71B0E" w:rsidP="00F855F2">
      <w:pPr>
        <w:spacing w:line="360" w:lineRule="auto"/>
        <w:jc w:val="center"/>
      </w:pPr>
    </w:p>
    <w:p w:rsidR="00A71B0E" w:rsidRPr="00EB3AFE" w:rsidRDefault="00A71B0E" w:rsidP="00F855F2">
      <w:pPr>
        <w:spacing w:line="360" w:lineRule="auto"/>
        <w:jc w:val="center"/>
      </w:pPr>
    </w:p>
    <w:p w:rsidR="00A71B0E" w:rsidRPr="00EB3AFE" w:rsidRDefault="00A71B0E" w:rsidP="00F855F2">
      <w:pPr>
        <w:spacing w:line="360" w:lineRule="auto"/>
        <w:jc w:val="center"/>
      </w:pPr>
    </w:p>
    <w:p w:rsidR="00A71B0E" w:rsidRDefault="00A71B0E" w:rsidP="00F855F2">
      <w:pPr>
        <w:spacing w:line="360" w:lineRule="auto"/>
        <w:jc w:val="center"/>
        <w:sectPr w:rsidR="00A71B0E" w:rsidSect="00EB3AFE">
          <w:headerReference w:type="default" r:id="rId14"/>
          <w:footerReference w:type="even" r:id="rId15"/>
          <w:footerReference w:type="default" r:id="rId16"/>
          <w:pgSz w:w="11907" w:h="16840" w:code="9"/>
          <w:pgMar w:top="1928" w:right="1134" w:bottom="1418" w:left="1134" w:header="0" w:footer="0" w:gutter="0"/>
          <w:cols w:space="708"/>
          <w:titlePg/>
          <w:rtlGutter/>
          <w:docGrid w:linePitch="360"/>
        </w:sectPr>
      </w:pPr>
    </w:p>
    <w:p w:rsidR="00A71B0E" w:rsidRDefault="00A71B0E" w:rsidP="00AA6794">
      <w:pPr>
        <w:jc w:val="center"/>
      </w:pPr>
      <w:r w:rsidRPr="00EB3AFE">
        <w:lastRenderedPageBreak/>
        <w:t>ANEXO –III</w:t>
      </w:r>
    </w:p>
    <w:p w:rsidR="00A71B0E" w:rsidRPr="00EB3AFE" w:rsidRDefault="00A71B0E" w:rsidP="00AA6794">
      <w:pPr>
        <w:jc w:val="center"/>
      </w:pPr>
      <w:r w:rsidRPr="00EB3AFE">
        <w:t>TABELA PONDERAL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120"/>
        <w:gridCol w:w="1110"/>
        <w:gridCol w:w="1134"/>
        <w:gridCol w:w="1417"/>
      </w:tblGrid>
      <w:tr w:rsidR="00A71B0E" w:rsidRPr="00DA4322">
        <w:trPr>
          <w:trHeight w:val="369"/>
        </w:trPr>
        <w:tc>
          <w:tcPr>
            <w:tcW w:w="9781" w:type="dxa"/>
            <w:gridSpan w:val="4"/>
          </w:tcPr>
          <w:p w:rsidR="00A71B0E" w:rsidRPr="00DA4322" w:rsidRDefault="00A71B0E" w:rsidP="00AA6794">
            <w:pPr>
              <w:jc w:val="both"/>
              <w:rPr>
                <w:sz w:val="20"/>
                <w:szCs w:val="20"/>
              </w:rPr>
            </w:pPr>
            <w:r w:rsidRPr="00DA4322">
              <w:rPr>
                <w:sz w:val="20"/>
                <w:szCs w:val="20"/>
              </w:rPr>
              <w:t>NOME:</w:t>
            </w:r>
          </w:p>
        </w:tc>
      </w:tr>
      <w:tr w:rsidR="00A71B0E" w:rsidRPr="00DA4322">
        <w:trPr>
          <w:trHeight w:val="369"/>
        </w:trPr>
        <w:tc>
          <w:tcPr>
            <w:tcW w:w="9781" w:type="dxa"/>
            <w:gridSpan w:val="4"/>
          </w:tcPr>
          <w:p w:rsidR="00A71B0E" w:rsidRPr="00DA4322" w:rsidRDefault="00A71B0E" w:rsidP="00AA6794">
            <w:pPr>
              <w:jc w:val="both"/>
              <w:rPr>
                <w:sz w:val="20"/>
                <w:szCs w:val="20"/>
              </w:rPr>
            </w:pPr>
            <w:r w:rsidRPr="00DA4322">
              <w:rPr>
                <w:sz w:val="20"/>
                <w:szCs w:val="20"/>
              </w:rPr>
              <w:t>MATRÍCULA:</w:t>
            </w:r>
          </w:p>
        </w:tc>
      </w:tr>
      <w:tr w:rsidR="00A71B0E" w:rsidRPr="00DA4322">
        <w:trPr>
          <w:trHeight w:val="369"/>
        </w:trPr>
        <w:tc>
          <w:tcPr>
            <w:tcW w:w="9781" w:type="dxa"/>
            <w:gridSpan w:val="4"/>
          </w:tcPr>
          <w:p w:rsidR="00A71B0E" w:rsidRPr="00DA4322" w:rsidRDefault="00A71B0E" w:rsidP="00AA6794">
            <w:pPr>
              <w:jc w:val="both"/>
              <w:rPr>
                <w:sz w:val="20"/>
                <w:szCs w:val="20"/>
              </w:rPr>
            </w:pPr>
            <w:r w:rsidRPr="00DA4322">
              <w:rPr>
                <w:sz w:val="20"/>
                <w:szCs w:val="20"/>
              </w:rPr>
              <w:t>UNIDADE DE LOTAÇÃO:</w:t>
            </w:r>
          </w:p>
        </w:tc>
      </w:tr>
      <w:tr w:rsidR="00A71B0E" w:rsidRPr="00DA4322">
        <w:trPr>
          <w:trHeight w:val="369"/>
        </w:trPr>
        <w:tc>
          <w:tcPr>
            <w:tcW w:w="6120" w:type="dxa"/>
            <w:vMerge w:val="restart"/>
          </w:tcPr>
          <w:p w:rsidR="00A71B0E" w:rsidRPr="00DA4322" w:rsidRDefault="00A71B0E" w:rsidP="00AA6794">
            <w:pPr>
              <w:jc w:val="center"/>
              <w:rPr>
                <w:sz w:val="20"/>
                <w:szCs w:val="20"/>
              </w:rPr>
            </w:pPr>
          </w:p>
          <w:p w:rsidR="00A71B0E" w:rsidRPr="00DA4322" w:rsidRDefault="00A71B0E" w:rsidP="00AA6794">
            <w:pPr>
              <w:jc w:val="center"/>
              <w:rPr>
                <w:sz w:val="20"/>
                <w:szCs w:val="20"/>
              </w:rPr>
            </w:pPr>
            <w:r w:rsidRPr="00DA4322">
              <w:rPr>
                <w:sz w:val="20"/>
                <w:szCs w:val="20"/>
              </w:rPr>
              <w:t>FORMAÇÃO</w:t>
            </w:r>
          </w:p>
        </w:tc>
        <w:tc>
          <w:tcPr>
            <w:tcW w:w="3661" w:type="dxa"/>
            <w:gridSpan w:val="3"/>
          </w:tcPr>
          <w:p w:rsidR="00A71B0E" w:rsidRPr="00DA4322" w:rsidRDefault="00A71B0E" w:rsidP="00AA6794">
            <w:pPr>
              <w:jc w:val="center"/>
              <w:rPr>
                <w:sz w:val="20"/>
                <w:szCs w:val="20"/>
              </w:rPr>
            </w:pPr>
            <w:r w:rsidRPr="00DA4322">
              <w:rPr>
                <w:sz w:val="20"/>
                <w:szCs w:val="20"/>
              </w:rPr>
              <w:t>PONTUAÇÃO</w:t>
            </w:r>
          </w:p>
        </w:tc>
      </w:tr>
      <w:tr w:rsidR="00A71B0E" w:rsidRPr="00DA4322">
        <w:trPr>
          <w:trHeight w:val="639"/>
        </w:trPr>
        <w:tc>
          <w:tcPr>
            <w:tcW w:w="6120" w:type="dxa"/>
            <w:vMerge/>
            <w:shd w:val="clear" w:color="auto" w:fill="E0E0E0"/>
            <w:vAlign w:val="center"/>
          </w:tcPr>
          <w:p w:rsidR="00A71B0E" w:rsidRPr="00DA4322" w:rsidRDefault="00A71B0E" w:rsidP="00AA6794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A71B0E" w:rsidRPr="00A714F7" w:rsidRDefault="00A71B0E" w:rsidP="00AA6794">
            <w:pPr>
              <w:jc w:val="center"/>
              <w:rPr>
                <w:sz w:val="16"/>
                <w:szCs w:val="16"/>
              </w:rPr>
            </w:pPr>
          </w:p>
          <w:p w:rsidR="00A71B0E" w:rsidRPr="00A714F7" w:rsidRDefault="00A71B0E" w:rsidP="00AA6794">
            <w:pPr>
              <w:jc w:val="center"/>
              <w:rPr>
                <w:sz w:val="16"/>
                <w:szCs w:val="16"/>
              </w:rPr>
            </w:pPr>
            <w:r w:rsidRPr="00A714F7">
              <w:rPr>
                <w:sz w:val="16"/>
                <w:szCs w:val="16"/>
              </w:rPr>
              <w:t>MÁXIMA</w:t>
            </w:r>
          </w:p>
        </w:tc>
        <w:tc>
          <w:tcPr>
            <w:tcW w:w="1134" w:type="dxa"/>
          </w:tcPr>
          <w:p w:rsidR="00A71B0E" w:rsidRPr="00A714F7" w:rsidRDefault="00A71B0E" w:rsidP="00AA6794">
            <w:pPr>
              <w:jc w:val="center"/>
              <w:rPr>
                <w:sz w:val="16"/>
                <w:szCs w:val="16"/>
              </w:rPr>
            </w:pPr>
            <w:r w:rsidRPr="00A714F7">
              <w:rPr>
                <w:sz w:val="16"/>
                <w:szCs w:val="16"/>
              </w:rPr>
              <w:t>DO CANDIDATO</w:t>
            </w:r>
          </w:p>
        </w:tc>
        <w:tc>
          <w:tcPr>
            <w:tcW w:w="1417" w:type="dxa"/>
          </w:tcPr>
          <w:p w:rsidR="00A71B0E" w:rsidRPr="00A714F7" w:rsidRDefault="00A71B0E" w:rsidP="00AA6794">
            <w:pPr>
              <w:jc w:val="center"/>
              <w:rPr>
                <w:sz w:val="16"/>
                <w:szCs w:val="16"/>
              </w:rPr>
            </w:pPr>
            <w:r w:rsidRPr="00A714F7">
              <w:rPr>
                <w:sz w:val="16"/>
                <w:szCs w:val="16"/>
              </w:rPr>
              <w:t>DA</w:t>
            </w:r>
          </w:p>
          <w:p w:rsidR="00A71B0E" w:rsidRPr="00A714F7" w:rsidRDefault="00A71B0E" w:rsidP="00AA6794">
            <w:pPr>
              <w:jc w:val="center"/>
              <w:rPr>
                <w:sz w:val="16"/>
                <w:szCs w:val="16"/>
              </w:rPr>
            </w:pPr>
            <w:r w:rsidRPr="00A714F7">
              <w:rPr>
                <w:sz w:val="16"/>
                <w:szCs w:val="16"/>
              </w:rPr>
              <w:t xml:space="preserve"> BANCA</w:t>
            </w:r>
          </w:p>
        </w:tc>
      </w:tr>
      <w:tr w:rsidR="00A71B0E" w:rsidRPr="00AB1537">
        <w:trPr>
          <w:trHeight w:val="285"/>
        </w:trPr>
        <w:tc>
          <w:tcPr>
            <w:tcW w:w="9781" w:type="dxa"/>
            <w:gridSpan w:val="4"/>
            <w:shd w:val="clear" w:color="auto" w:fill="E0E0E0"/>
          </w:tcPr>
          <w:p w:rsidR="00A71B0E" w:rsidRPr="00AB1537" w:rsidRDefault="00A71B0E" w:rsidP="00CE0DDB">
            <w:pPr>
              <w:spacing w:line="360" w:lineRule="auto"/>
              <w:rPr>
                <w:sz w:val="20"/>
                <w:szCs w:val="20"/>
              </w:rPr>
            </w:pPr>
            <w:r w:rsidRPr="00AB1537">
              <w:rPr>
                <w:sz w:val="20"/>
                <w:szCs w:val="20"/>
              </w:rPr>
              <w:t>1. TÍTULOS ACADÊMICOS</w:t>
            </w:r>
          </w:p>
        </w:tc>
      </w:tr>
      <w:tr w:rsidR="00A71B0E" w:rsidRPr="00DA4322">
        <w:trPr>
          <w:trHeight w:val="285"/>
        </w:trPr>
        <w:tc>
          <w:tcPr>
            <w:tcW w:w="6120" w:type="dxa"/>
          </w:tcPr>
          <w:p w:rsidR="00A71B0E" w:rsidRPr="00DA4322" w:rsidRDefault="00A71B0E" w:rsidP="00AB1537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Doutorado ou Mestrado ou Especialização ou Residência em área básica</w:t>
            </w:r>
            <w:r w:rsidRPr="00DA43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71B0E" w:rsidRPr="00DA4322">
        <w:trPr>
          <w:trHeight w:val="285"/>
        </w:trPr>
        <w:tc>
          <w:tcPr>
            <w:tcW w:w="9781" w:type="dxa"/>
            <w:gridSpan w:val="4"/>
            <w:shd w:val="clear" w:color="auto" w:fill="E0E0E0"/>
          </w:tcPr>
          <w:p w:rsidR="00A71B0E" w:rsidRPr="00AB1537" w:rsidRDefault="00A71B0E" w:rsidP="00A714F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B1537">
              <w:rPr>
                <w:sz w:val="20"/>
                <w:szCs w:val="20"/>
              </w:rPr>
              <w:t>ATUAÇÃO NA ÁREA DE ATENÇÃO A SAÚDE DO ADOLESCENTE</w:t>
            </w:r>
          </w:p>
        </w:tc>
      </w:tr>
      <w:tr w:rsidR="00A71B0E" w:rsidRPr="00DA4322">
        <w:trPr>
          <w:trHeight w:val="281"/>
        </w:trPr>
        <w:tc>
          <w:tcPr>
            <w:tcW w:w="6120" w:type="dxa"/>
          </w:tcPr>
          <w:p w:rsidR="00A71B0E" w:rsidRPr="00DA4322" w:rsidRDefault="00A71B0E" w:rsidP="001A46A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Experiência no atendimento ao adolescente nos últimos 5 anos (5 pontos/ano)</w:t>
            </w:r>
          </w:p>
        </w:tc>
        <w:tc>
          <w:tcPr>
            <w:tcW w:w="1110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71B0E" w:rsidRPr="00DA4322">
        <w:trPr>
          <w:trHeight w:val="350"/>
        </w:trPr>
        <w:tc>
          <w:tcPr>
            <w:tcW w:w="6120" w:type="dxa"/>
          </w:tcPr>
          <w:p w:rsidR="00A71B0E" w:rsidRPr="00DA4322" w:rsidRDefault="00A71B0E" w:rsidP="001A46A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Atendimento de familiares de adolescentes nos últimos 5 anos (5 pontos/ano)</w:t>
            </w:r>
          </w:p>
        </w:tc>
        <w:tc>
          <w:tcPr>
            <w:tcW w:w="1110" w:type="dxa"/>
          </w:tcPr>
          <w:p w:rsidR="00A71B0E" w:rsidRPr="00C12C5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71B0E" w:rsidRPr="00DA4322">
        <w:trPr>
          <w:trHeight w:val="350"/>
        </w:trPr>
        <w:tc>
          <w:tcPr>
            <w:tcW w:w="6120" w:type="dxa"/>
          </w:tcPr>
          <w:p w:rsidR="00A71B0E" w:rsidRPr="00DA4322" w:rsidRDefault="00A71B0E" w:rsidP="00CE0DD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Atua no momento prestando atendimento especifico ao adolescente e a seus familiares</w:t>
            </w:r>
          </w:p>
        </w:tc>
        <w:tc>
          <w:tcPr>
            <w:tcW w:w="1110" w:type="dxa"/>
          </w:tcPr>
          <w:p w:rsidR="00A71B0E" w:rsidRPr="00C12C5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71B0E" w:rsidRPr="00DA4322">
        <w:trPr>
          <w:trHeight w:val="335"/>
        </w:trPr>
        <w:tc>
          <w:tcPr>
            <w:tcW w:w="6120" w:type="dxa"/>
            <w:shd w:val="clear" w:color="auto" w:fill="E0E0E0"/>
          </w:tcPr>
          <w:p w:rsidR="00A71B0E" w:rsidRPr="00DA4322" w:rsidRDefault="00A71B0E" w:rsidP="00CE0DD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1110" w:type="dxa"/>
            <w:shd w:val="clear" w:color="auto" w:fill="E0E0E0"/>
          </w:tcPr>
          <w:p w:rsidR="00A71B0E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71B0E" w:rsidRPr="00DA4322" w:rsidRDefault="00A71B0E" w:rsidP="00CE0DDB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Default="00A71B0E" w:rsidP="0006458F">
      <w:pPr>
        <w:spacing w:line="360" w:lineRule="auto"/>
        <w:jc w:val="center"/>
      </w:pPr>
    </w:p>
    <w:p w:rsidR="00A71B0E" w:rsidRPr="00EB3AFE" w:rsidRDefault="00A71B0E" w:rsidP="0006458F">
      <w:pPr>
        <w:spacing w:line="360" w:lineRule="auto"/>
        <w:jc w:val="center"/>
      </w:pPr>
      <w:r w:rsidRPr="00EB3AFE">
        <w:lastRenderedPageBreak/>
        <w:t>ANEXO –IV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40"/>
        <w:gridCol w:w="540"/>
        <w:gridCol w:w="360"/>
        <w:gridCol w:w="900"/>
        <w:gridCol w:w="360"/>
        <w:gridCol w:w="180"/>
        <w:gridCol w:w="180"/>
        <w:gridCol w:w="180"/>
        <w:gridCol w:w="360"/>
        <w:gridCol w:w="900"/>
        <w:gridCol w:w="540"/>
        <w:gridCol w:w="180"/>
        <w:gridCol w:w="1260"/>
        <w:gridCol w:w="1440"/>
      </w:tblGrid>
      <w:tr w:rsidR="00A71B0E" w:rsidRPr="00033FE8">
        <w:tc>
          <w:tcPr>
            <w:tcW w:w="1728" w:type="dxa"/>
            <w:vMerge w:val="restart"/>
          </w:tcPr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0" w:type="dxa"/>
            <w:gridSpan w:val="14"/>
          </w:tcPr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REQUERIMENTO DE MATRÍCULA</w:t>
            </w:r>
          </w:p>
        </w:tc>
      </w:tr>
      <w:tr w:rsidR="00A71B0E" w:rsidRPr="00033FE8">
        <w:tc>
          <w:tcPr>
            <w:tcW w:w="1728" w:type="dxa"/>
            <w:vMerge/>
          </w:tcPr>
          <w:p w:rsidR="00A71B0E" w:rsidRPr="00033FE8" w:rsidRDefault="00A71B0E" w:rsidP="00033FE8">
            <w:pPr>
              <w:tabs>
                <w:tab w:val="left" w:pos="30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13"/>
          </w:tcPr>
          <w:p w:rsidR="00A71B0E" w:rsidRPr="00033FE8" w:rsidRDefault="00A71B0E" w:rsidP="00033FE8">
            <w:pPr>
              <w:tabs>
                <w:tab w:val="left" w:pos="3060"/>
              </w:tabs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tabs>
                <w:tab w:val="left" w:pos="3060"/>
              </w:tabs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CURSO DE ESPECIALIZAÇÃO “LATO SENSU”</w:t>
            </w:r>
          </w:p>
          <w:p w:rsidR="00A71B0E" w:rsidRPr="00033FE8" w:rsidRDefault="00A71B0E" w:rsidP="00033FE8">
            <w:pPr>
              <w:tabs>
                <w:tab w:val="left" w:pos="3060"/>
              </w:tabs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tabs>
                <w:tab w:val="left" w:pos="30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ATENÇÃO BIOPSICOSSOCIAL AO ADOLESCENTE EM USO DE DROGAS</w:t>
            </w:r>
          </w:p>
        </w:tc>
        <w:tc>
          <w:tcPr>
            <w:tcW w:w="1440" w:type="dxa"/>
          </w:tcPr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Matrícula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9648" w:type="dxa"/>
            <w:gridSpan w:val="15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NOME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4068" w:type="dxa"/>
            <w:gridSpan w:val="5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Naturalidade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UF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4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Data de Nascimento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Nacionalidade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9648" w:type="dxa"/>
            <w:gridSpan w:val="15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Endereço</w:t>
            </w:r>
          </w:p>
          <w:p w:rsidR="00A71B0E" w:rsidRPr="00033FE8" w:rsidRDefault="00A71B0E" w:rsidP="00300335">
            <w:pPr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4788" w:type="dxa"/>
            <w:gridSpan w:val="8"/>
          </w:tcPr>
          <w:p w:rsidR="00A71B0E" w:rsidRPr="00033FE8" w:rsidRDefault="00A71B0E" w:rsidP="00300335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Cidade</w:t>
            </w:r>
            <w:r w:rsidRPr="00033FE8" w:rsidDel="003003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gridSpan w:val="6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CEP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UF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</w:tr>
      <w:tr w:rsidR="00A71B0E" w:rsidRPr="00033FE8">
        <w:trPr>
          <w:trHeight w:val="553"/>
        </w:trPr>
        <w:tc>
          <w:tcPr>
            <w:tcW w:w="2808" w:type="dxa"/>
            <w:gridSpan w:val="3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Identidade (RG)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Órgão Exp.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UF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Data Exp.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4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CPF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</w:tr>
      <w:tr w:rsidR="00A71B0E" w:rsidRPr="00033FE8">
        <w:trPr>
          <w:trHeight w:val="533"/>
        </w:trPr>
        <w:tc>
          <w:tcPr>
            <w:tcW w:w="2268" w:type="dxa"/>
            <w:gridSpan w:val="2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Título Eleitor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Zona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Seção</w:t>
            </w:r>
          </w:p>
        </w:tc>
        <w:tc>
          <w:tcPr>
            <w:tcW w:w="720" w:type="dxa"/>
            <w:gridSpan w:val="3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UF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Data Exp.</w:t>
            </w:r>
          </w:p>
        </w:tc>
        <w:tc>
          <w:tcPr>
            <w:tcW w:w="2880" w:type="dxa"/>
            <w:gridSpan w:val="3"/>
          </w:tcPr>
          <w:p w:rsidR="00A71B0E" w:rsidRPr="00033FE8" w:rsidRDefault="00A71B0E" w:rsidP="00033FE8">
            <w:pPr>
              <w:jc w:val="both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Est. Civil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9648" w:type="dxa"/>
            <w:gridSpan w:val="15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E-mail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4428" w:type="dxa"/>
            <w:gridSpan w:val="6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Telefone Residencial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9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Celular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</w:tr>
      <w:tr w:rsidR="00A71B0E" w:rsidRPr="00033FE8">
        <w:tc>
          <w:tcPr>
            <w:tcW w:w="4428" w:type="dxa"/>
            <w:gridSpan w:val="6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Curso de Graduação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9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Local de Trabalho</w:t>
            </w:r>
          </w:p>
        </w:tc>
      </w:tr>
    </w:tbl>
    <w:p w:rsidR="00A71B0E" w:rsidRPr="00EB3AFE" w:rsidRDefault="00A71B0E" w:rsidP="00D5297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</w:tblGrid>
      <w:tr w:rsidR="00A71B0E" w:rsidRPr="00033FE8">
        <w:tc>
          <w:tcPr>
            <w:tcW w:w="9648" w:type="dxa"/>
          </w:tcPr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DOCUMENTOS ANEXADOS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</w:tr>
      <w:tr w:rsidR="00A71B0E" w:rsidRPr="00033FE8">
        <w:trPr>
          <w:trHeight w:val="751"/>
        </w:trPr>
        <w:tc>
          <w:tcPr>
            <w:tcW w:w="9648" w:type="dxa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                   (     ) Carteira de Identidade                                             (     ) Classificação Funcional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Fotocópia   (     ) CPF                                                                          (     ) Foto 3 x 4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                   (     ) Diploma do Curso de Graduação                            (     ) Termo de Compromisso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</w:tr>
      <w:tr w:rsidR="00A71B0E" w:rsidRPr="00033FE8">
        <w:trPr>
          <w:trHeight w:val="3484"/>
        </w:trPr>
        <w:tc>
          <w:tcPr>
            <w:tcW w:w="9648" w:type="dxa"/>
          </w:tcPr>
          <w:p w:rsidR="00A71B0E" w:rsidRPr="00033FE8" w:rsidRDefault="00A71B0E" w:rsidP="00CE0DDB">
            <w:pPr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                       À Secretaria de Assuntos Acadêmicos,</w:t>
            </w:r>
          </w:p>
          <w:p w:rsidR="00A71B0E" w:rsidRPr="00033FE8" w:rsidRDefault="00A71B0E" w:rsidP="00CE0DDB">
            <w:pPr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both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              Venho, através deste instrumento, requerer matrícula no Curso de Especialização “Lato Sensu”</w:t>
            </w:r>
            <w:r>
              <w:rPr>
                <w:sz w:val="20"/>
                <w:szCs w:val="20"/>
              </w:rPr>
              <w:t xml:space="preserve"> na</w:t>
            </w:r>
            <w:r w:rsidRPr="00033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ATENÇÃO BIOPSICOSSOCIAL AO ADOLESCENTE EM USO DE DROGAS</w:t>
            </w:r>
            <w:r w:rsidRPr="00033FE8">
              <w:rPr>
                <w:sz w:val="20"/>
                <w:szCs w:val="20"/>
              </w:rPr>
              <w:t xml:space="preserve">, conforme </w:t>
            </w:r>
            <w:r w:rsidRPr="00AB2987">
              <w:rPr>
                <w:sz w:val="20"/>
                <w:szCs w:val="20"/>
              </w:rPr>
              <w:t>Edital</w:t>
            </w:r>
            <w:r w:rsidR="002A4B9F" w:rsidRPr="00AB2987">
              <w:rPr>
                <w:sz w:val="20"/>
                <w:szCs w:val="20"/>
              </w:rPr>
              <w:t xml:space="preserve"> AAAdolescentro</w:t>
            </w:r>
            <w:r w:rsidRPr="00AB2987">
              <w:rPr>
                <w:sz w:val="20"/>
                <w:szCs w:val="20"/>
              </w:rPr>
              <w:t xml:space="preserve"> nº </w:t>
            </w:r>
            <w:r w:rsidR="002A4B9F" w:rsidRPr="00AB2987">
              <w:rPr>
                <w:sz w:val="20"/>
                <w:szCs w:val="20"/>
              </w:rPr>
              <w:t>001</w:t>
            </w:r>
            <w:r w:rsidRPr="00AB2987">
              <w:rPr>
                <w:sz w:val="20"/>
                <w:szCs w:val="20"/>
              </w:rPr>
              <w:t>/</w:t>
            </w:r>
            <w:r w:rsidR="002A4B9F" w:rsidRPr="00AB2987">
              <w:rPr>
                <w:sz w:val="20"/>
                <w:szCs w:val="20"/>
              </w:rPr>
              <w:t>2010</w:t>
            </w:r>
            <w:r w:rsidRPr="00AB2987">
              <w:rPr>
                <w:sz w:val="20"/>
                <w:szCs w:val="20"/>
              </w:rPr>
              <w:t xml:space="preserve">, de </w:t>
            </w:r>
            <w:r w:rsidR="002A4B9F">
              <w:rPr>
                <w:sz w:val="20"/>
                <w:szCs w:val="20"/>
              </w:rPr>
              <w:t>25/01/2010</w:t>
            </w:r>
            <w:r w:rsidRPr="00033FE8">
              <w:rPr>
                <w:sz w:val="20"/>
                <w:szCs w:val="20"/>
              </w:rPr>
              <w:t xml:space="preserve">, comprometendo-me a observar as normas e disposições contidas na Resolução nº 14/2006-CEPE/ESCS e Resolução nº 01/2007-CNE. Assumo total responsabilidade pela autenticidade dos documentos em anexo, ciente de que a inautenticidade ou a invalidade terá como conseqüência o indeferimento desta matrícula. </w:t>
            </w:r>
          </w:p>
          <w:p w:rsidR="00A71B0E" w:rsidRPr="00033FE8" w:rsidRDefault="00A71B0E" w:rsidP="00033FE8">
            <w:pPr>
              <w:jc w:val="right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 xml:space="preserve">Brasília, _____ de ________ de </w:t>
            </w:r>
            <w:r w:rsidRPr="00AB2987">
              <w:rPr>
                <w:sz w:val="20"/>
                <w:szCs w:val="20"/>
              </w:rPr>
              <w:t>2010</w:t>
            </w:r>
          </w:p>
          <w:p w:rsidR="00A71B0E" w:rsidRPr="00033FE8" w:rsidRDefault="00A71B0E" w:rsidP="00033FE8">
            <w:pPr>
              <w:jc w:val="right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right"/>
              <w:rPr>
                <w:sz w:val="20"/>
                <w:szCs w:val="20"/>
              </w:rPr>
            </w:pP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_______________________________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  <w:r w:rsidRPr="00033FE8">
              <w:rPr>
                <w:sz w:val="20"/>
                <w:szCs w:val="20"/>
              </w:rPr>
              <w:t>Assinatura</w:t>
            </w:r>
          </w:p>
          <w:p w:rsidR="00A71B0E" w:rsidRPr="00033FE8" w:rsidRDefault="00A71B0E" w:rsidP="00033FE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1B0E" w:rsidRPr="00EB3AFE" w:rsidRDefault="00A71B0E" w:rsidP="001C76BA">
      <w:pPr>
        <w:spacing w:line="360" w:lineRule="auto"/>
        <w:jc w:val="center"/>
      </w:pPr>
    </w:p>
    <w:p w:rsidR="00A71B0E" w:rsidRPr="00EB3AFE" w:rsidRDefault="00A71B0E" w:rsidP="007B043B">
      <w:pPr>
        <w:spacing w:line="360" w:lineRule="auto"/>
        <w:jc w:val="center"/>
      </w:pPr>
    </w:p>
    <w:p w:rsidR="00A71B0E" w:rsidRPr="00EB3AFE" w:rsidRDefault="00A71B0E" w:rsidP="001C76BA">
      <w:pPr>
        <w:spacing w:line="360" w:lineRule="auto"/>
        <w:jc w:val="center"/>
      </w:pPr>
    </w:p>
    <w:p w:rsidR="00A71B0E" w:rsidRDefault="00A71B0E" w:rsidP="001C76BA">
      <w:pPr>
        <w:spacing w:line="360" w:lineRule="auto"/>
        <w:jc w:val="center"/>
      </w:pPr>
    </w:p>
    <w:p w:rsidR="00A71B0E" w:rsidRDefault="00A71B0E" w:rsidP="001C76BA">
      <w:pPr>
        <w:spacing w:line="360" w:lineRule="auto"/>
        <w:jc w:val="center"/>
      </w:pPr>
    </w:p>
    <w:p w:rsidR="00A71B0E" w:rsidRDefault="00A71B0E" w:rsidP="001C76BA">
      <w:pPr>
        <w:spacing w:line="360" w:lineRule="auto"/>
        <w:jc w:val="center"/>
      </w:pPr>
    </w:p>
    <w:p w:rsidR="00AB2987" w:rsidRPr="00EB3AFE" w:rsidRDefault="00AB2987" w:rsidP="001C76BA">
      <w:pPr>
        <w:spacing w:line="360" w:lineRule="auto"/>
        <w:jc w:val="center"/>
      </w:pPr>
    </w:p>
    <w:p w:rsidR="00A71B0E" w:rsidRPr="00EB3AFE" w:rsidRDefault="00A71B0E" w:rsidP="001C76BA">
      <w:pPr>
        <w:spacing w:line="360" w:lineRule="auto"/>
        <w:jc w:val="center"/>
      </w:pPr>
      <w:r w:rsidRPr="00EB3AFE">
        <w:t>ANEXO –V</w:t>
      </w:r>
    </w:p>
    <w:p w:rsidR="00A71B0E" w:rsidRPr="00EB3AFE" w:rsidRDefault="00A71B0E" w:rsidP="00D52979">
      <w:pPr>
        <w:jc w:val="center"/>
      </w:pPr>
    </w:p>
    <w:p w:rsidR="00A71B0E" w:rsidRDefault="00A71B0E" w:rsidP="00D52979">
      <w:pPr>
        <w:jc w:val="center"/>
        <w:rPr>
          <w:sz w:val="28"/>
          <w:szCs w:val="28"/>
        </w:rPr>
      </w:pPr>
    </w:p>
    <w:p w:rsidR="00A71B0E" w:rsidRPr="001712CC" w:rsidRDefault="00A71B0E" w:rsidP="00D52979">
      <w:pPr>
        <w:jc w:val="center"/>
        <w:rPr>
          <w:sz w:val="28"/>
          <w:szCs w:val="28"/>
        </w:rPr>
      </w:pPr>
      <w:r w:rsidRPr="001712CC">
        <w:rPr>
          <w:sz w:val="28"/>
          <w:szCs w:val="28"/>
        </w:rPr>
        <w:t xml:space="preserve">TERMO DE COMPROMISSO </w:t>
      </w: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1C76BA">
      <w:pPr>
        <w:rPr>
          <w:sz w:val="20"/>
          <w:szCs w:val="20"/>
        </w:rPr>
      </w:pPr>
    </w:p>
    <w:p w:rsidR="00A71B0E" w:rsidRPr="00DA4322" w:rsidRDefault="00A71B0E" w:rsidP="001C76BA">
      <w:pPr>
        <w:rPr>
          <w:sz w:val="20"/>
          <w:szCs w:val="20"/>
        </w:rPr>
      </w:pPr>
    </w:p>
    <w:p w:rsidR="00A71B0E" w:rsidRPr="00DA4322" w:rsidRDefault="00A71B0E" w:rsidP="00D01CA4">
      <w:pPr>
        <w:spacing w:line="360" w:lineRule="auto"/>
        <w:ind w:firstLine="708"/>
        <w:jc w:val="both"/>
        <w:rPr>
          <w:sz w:val="20"/>
          <w:szCs w:val="20"/>
        </w:rPr>
      </w:pPr>
      <w:r w:rsidRPr="00DA4322">
        <w:rPr>
          <w:sz w:val="20"/>
          <w:szCs w:val="20"/>
        </w:rPr>
        <w:t xml:space="preserve">Eu ________________________________________________, servidor(a) público(a), matrícula nº ___________________________, aprovado(a) no processo seletivo do </w:t>
      </w:r>
      <w:r>
        <w:rPr>
          <w:sz w:val="20"/>
          <w:szCs w:val="20"/>
        </w:rPr>
        <w:t>1</w:t>
      </w:r>
      <w:r w:rsidRPr="00DA4322">
        <w:rPr>
          <w:sz w:val="20"/>
          <w:szCs w:val="20"/>
        </w:rPr>
        <w:t xml:space="preserve">º Curso de Especialização em </w:t>
      </w:r>
      <w:r>
        <w:rPr>
          <w:sz w:val="20"/>
          <w:szCs w:val="20"/>
        </w:rPr>
        <w:t>Atenção Biopsicossocial ao adolescente em uso de drogas</w:t>
      </w:r>
      <w:r w:rsidRPr="00DA4322">
        <w:rPr>
          <w:sz w:val="20"/>
          <w:szCs w:val="20"/>
        </w:rPr>
        <w:t xml:space="preserve">, confirmo minha matrícula e afirmo que conheço e aceito a normas do </w:t>
      </w:r>
      <w:r w:rsidRPr="00D51976">
        <w:rPr>
          <w:sz w:val="20"/>
          <w:szCs w:val="20"/>
        </w:rPr>
        <w:t>Edital de seleção nº</w:t>
      </w:r>
      <w:r w:rsidR="00D51976" w:rsidRPr="00D51976">
        <w:rPr>
          <w:sz w:val="20"/>
          <w:szCs w:val="20"/>
        </w:rPr>
        <w:t xml:space="preserve"> 01</w:t>
      </w:r>
      <w:r w:rsidRPr="00D51976">
        <w:rPr>
          <w:sz w:val="20"/>
          <w:szCs w:val="20"/>
        </w:rPr>
        <w:t>/20</w:t>
      </w:r>
      <w:r w:rsidR="00D51976" w:rsidRPr="00D51976">
        <w:rPr>
          <w:sz w:val="20"/>
          <w:szCs w:val="20"/>
        </w:rPr>
        <w:t>1</w:t>
      </w:r>
      <w:r w:rsidRPr="00D51976">
        <w:rPr>
          <w:sz w:val="20"/>
          <w:szCs w:val="20"/>
        </w:rPr>
        <w:t xml:space="preserve">0, de </w:t>
      </w:r>
      <w:r w:rsidR="00D51976" w:rsidRPr="00D51976">
        <w:rPr>
          <w:sz w:val="20"/>
          <w:szCs w:val="20"/>
        </w:rPr>
        <w:t>25</w:t>
      </w:r>
      <w:r w:rsidRPr="00D51976">
        <w:rPr>
          <w:sz w:val="20"/>
          <w:szCs w:val="20"/>
        </w:rPr>
        <w:t>/</w:t>
      </w:r>
      <w:r w:rsidR="00D51976" w:rsidRPr="00D51976">
        <w:rPr>
          <w:sz w:val="20"/>
          <w:szCs w:val="20"/>
        </w:rPr>
        <w:t>01</w:t>
      </w:r>
      <w:r w:rsidRPr="00D51976">
        <w:rPr>
          <w:sz w:val="20"/>
          <w:szCs w:val="20"/>
        </w:rPr>
        <w:t>/20</w:t>
      </w:r>
      <w:r w:rsidR="00D51976" w:rsidRPr="00D51976">
        <w:rPr>
          <w:sz w:val="20"/>
          <w:szCs w:val="20"/>
        </w:rPr>
        <w:t>1</w:t>
      </w:r>
      <w:r w:rsidRPr="00D51976">
        <w:rPr>
          <w:sz w:val="20"/>
          <w:szCs w:val="20"/>
        </w:rPr>
        <w:t>0,</w:t>
      </w:r>
      <w:r>
        <w:rPr>
          <w:sz w:val="20"/>
          <w:szCs w:val="20"/>
        </w:rPr>
        <w:t xml:space="preserve"> </w:t>
      </w:r>
      <w:r w:rsidRPr="00DA4322">
        <w:rPr>
          <w:sz w:val="20"/>
          <w:szCs w:val="20"/>
        </w:rPr>
        <w:t>e neste ato, assumo o compromisso de exercer minhas atividades laborais nesta SES-DF,  em período, minimamente  igual ao da realização do curso, incluindo as prorrogações.</w:t>
      </w:r>
    </w:p>
    <w:p w:rsidR="00A71B0E" w:rsidRPr="00DA4322" w:rsidRDefault="00A71B0E" w:rsidP="00D01CA4">
      <w:pPr>
        <w:spacing w:line="360" w:lineRule="auto"/>
        <w:jc w:val="both"/>
        <w:rPr>
          <w:color w:val="FF6600"/>
          <w:sz w:val="20"/>
          <w:szCs w:val="20"/>
        </w:rPr>
      </w:pPr>
      <w:r w:rsidRPr="00DA4322">
        <w:rPr>
          <w:sz w:val="20"/>
          <w:szCs w:val="20"/>
        </w:rPr>
        <w:tab/>
        <w:t xml:space="preserve">Afirmo também, que conheço as normas para dispensa de assinatura de ponto no meu local de trabalho, ou seja, só terei direito à dispensa de ponto </w:t>
      </w:r>
      <w:r w:rsidRPr="0046534E">
        <w:rPr>
          <w:sz w:val="20"/>
          <w:szCs w:val="20"/>
        </w:rPr>
        <w:t>quando os horários do curso forem coincidentes com minha carga horária laboral, mediante comprovação de freqüência junto à unidade de lotação</w:t>
      </w:r>
      <w:r>
        <w:rPr>
          <w:sz w:val="20"/>
          <w:szCs w:val="20"/>
        </w:rPr>
        <w:t xml:space="preserve">. Afirmo também que </w:t>
      </w:r>
      <w:r w:rsidRPr="00DA4322">
        <w:rPr>
          <w:sz w:val="20"/>
          <w:szCs w:val="20"/>
        </w:rPr>
        <w:t>conheço o</w:t>
      </w:r>
      <w:r>
        <w:rPr>
          <w:sz w:val="20"/>
          <w:szCs w:val="20"/>
        </w:rPr>
        <w:t>s</w:t>
      </w:r>
      <w:r w:rsidRPr="00DA4322">
        <w:rPr>
          <w:sz w:val="20"/>
          <w:szCs w:val="20"/>
        </w:rPr>
        <w:t xml:space="preserve"> ite</w:t>
      </w:r>
      <w:r>
        <w:rPr>
          <w:sz w:val="20"/>
          <w:szCs w:val="20"/>
        </w:rPr>
        <w:t>ns</w:t>
      </w:r>
      <w:r w:rsidRPr="00DA4322">
        <w:rPr>
          <w:sz w:val="20"/>
          <w:szCs w:val="20"/>
        </w:rPr>
        <w:t xml:space="preserve"> 10.2 </w:t>
      </w:r>
      <w:r>
        <w:rPr>
          <w:sz w:val="20"/>
          <w:szCs w:val="20"/>
        </w:rPr>
        <w:t xml:space="preserve">e 11.1 </w:t>
      </w:r>
      <w:r w:rsidRPr="00DA4322">
        <w:rPr>
          <w:sz w:val="20"/>
          <w:szCs w:val="20"/>
        </w:rPr>
        <w:t>do referido edital, que versa</w:t>
      </w:r>
      <w:r>
        <w:rPr>
          <w:sz w:val="20"/>
          <w:szCs w:val="20"/>
        </w:rPr>
        <w:t>m</w:t>
      </w:r>
      <w:r w:rsidRPr="00DA4322">
        <w:rPr>
          <w:sz w:val="20"/>
          <w:szCs w:val="20"/>
        </w:rPr>
        <w:t>:</w:t>
      </w:r>
    </w:p>
    <w:p w:rsidR="00A71B0E" w:rsidRPr="0046534E" w:rsidRDefault="00A71B0E" w:rsidP="0046534E">
      <w:pPr>
        <w:ind w:left="1416"/>
        <w:jc w:val="both"/>
        <w:rPr>
          <w:color w:val="000000"/>
          <w:sz w:val="20"/>
          <w:szCs w:val="20"/>
        </w:rPr>
      </w:pPr>
      <w:r w:rsidRPr="00DA4322">
        <w:rPr>
          <w:color w:val="000000"/>
          <w:sz w:val="20"/>
          <w:szCs w:val="20"/>
        </w:rPr>
        <w:t xml:space="preserve">“A desistência do aluno regularmente matriculado, após o final </w:t>
      </w:r>
      <w:r>
        <w:rPr>
          <w:color w:val="000000"/>
          <w:sz w:val="20"/>
          <w:szCs w:val="20"/>
        </w:rPr>
        <w:t>da primeira unidade cursada d</w:t>
      </w:r>
      <w:r w:rsidRPr="00DA4322">
        <w:rPr>
          <w:color w:val="000000"/>
          <w:sz w:val="20"/>
          <w:szCs w:val="20"/>
        </w:rPr>
        <w:t xml:space="preserve">o </w:t>
      </w:r>
      <w:r>
        <w:rPr>
          <w:color w:val="000000"/>
          <w:sz w:val="20"/>
          <w:szCs w:val="20"/>
        </w:rPr>
        <w:t>M</w:t>
      </w:r>
      <w:r w:rsidRPr="00DA4322">
        <w:rPr>
          <w:color w:val="000000"/>
          <w:sz w:val="20"/>
          <w:szCs w:val="20"/>
        </w:rPr>
        <w:t xml:space="preserve">ódulo </w:t>
      </w:r>
      <w:r>
        <w:rPr>
          <w:color w:val="000000"/>
          <w:sz w:val="20"/>
          <w:szCs w:val="20"/>
        </w:rPr>
        <w:t xml:space="preserve">Básico </w:t>
      </w:r>
      <w:r w:rsidRPr="00DA4322">
        <w:rPr>
          <w:color w:val="000000"/>
          <w:sz w:val="20"/>
          <w:szCs w:val="20"/>
        </w:rPr>
        <w:t>implicará indenização das despesas havidas pela participação no curso, de acordo com a legislação em vigor”</w:t>
      </w:r>
    </w:p>
    <w:p w:rsidR="00A71B0E" w:rsidRPr="0046534E" w:rsidRDefault="00A71B0E" w:rsidP="0046534E">
      <w:pPr>
        <w:ind w:left="1416"/>
        <w:jc w:val="both"/>
        <w:rPr>
          <w:sz w:val="20"/>
          <w:szCs w:val="20"/>
        </w:rPr>
      </w:pPr>
      <w:r w:rsidRPr="0046534E">
        <w:rPr>
          <w:color w:val="000000"/>
          <w:sz w:val="20"/>
          <w:szCs w:val="20"/>
        </w:rPr>
        <w:t>“</w:t>
      </w:r>
      <w:r w:rsidRPr="0046534E">
        <w:rPr>
          <w:sz w:val="20"/>
          <w:szCs w:val="20"/>
        </w:rPr>
        <w:t>11.1 Os alunos matriculados serão dispensados da carga horária laboral quando coincidente com os horários do curso, mediante comprovação de freqüência junto à unidade de lotação.”</w:t>
      </w:r>
    </w:p>
    <w:p w:rsidR="00A71B0E" w:rsidRPr="00DA4322" w:rsidRDefault="00A71B0E" w:rsidP="008D6C8C">
      <w:pPr>
        <w:ind w:left="1416"/>
        <w:jc w:val="both"/>
        <w:rPr>
          <w:color w:val="000000"/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Pr="00DA4322" w:rsidRDefault="00A71B0E" w:rsidP="002858F5">
      <w:pPr>
        <w:jc w:val="right"/>
        <w:rPr>
          <w:sz w:val="20"/>
          <w:szCs w:val="20"/>
        </w:rPr>
      </w:pPr>
      <w:r w:rsidRPr="00DA4322">
        <w:rPr>
          <w:sz w:val="20"/>
          <w:szCs w:val="20"/>
        </w:rPr>
        <w:t xml:space="preserve">Brasília, ______ de _______________ de </w:t>
      </w:r>
      <w:r w:rsidRPr="00D51976">
        <w:rPr>
          <w:sz w:val="20"/>
          <w:szCs w:val="20"/>
        </w:rPr>
        <w:t>2010</w:t>
      </w:r>
    </w:p>
    <w:p w:rsidR="00A71B0E" w:rsidRPr="00DA4322" w:rsidRDefault="00A71B0E" w:rsidP="002858F5">
      <w:pPr>
        <w:jc w:val="right"/>
        <w:rPr>
          <w:sz w:val="20"/>
          <w:szCs w:val="20"/>
        </w:rPr>
      </w:pPr>
    </w:p>
    <w:p w:rsidR="00A71B0E" w:rsidRPr="00DA4322" w:rsidRDefault="00A71B0E" w:rsidP="002858F5">
      <w:pPr>
        <w:jc w:val="right"/>
        <w:rPr>
          <w:sz w:val="20"/>
          <w:szCs w:val="20"/>
        </w:rPr>
      </w:pPr>
    </w:p>
    <w:p w:rsidR="00A71B0E" w:rsidRPr="00DA4322" w:rsidRDefault="00A71B0E" w:rsidP="002858F5">
      <w:pPr>
        <w:jc w:val="right"/>
        <w:rPr>
          <w:sz w:val="20"/>
          <w:szCs w:val="20"/>
        </w:rPr>
      </w:pPr>
    </w:p>
    <w:p w:rsidR="00A71B0E" w:rsidRPr="00DA4322" w:rsidRDefault="00A71B0E" w:rsidP="002858F5">
      <w:pPr>
        <w:jc w:val="center"/>
        <w:rPr>
          <w:sz w:val="20"/>
          <w:szCs w:val="20"/>
        </w:rPr>
      </w:pPr>
    </w:p>
    <w:p w:rsidR="00A71B0E" w:rsidRPr="00DA4322" w:rsidRDefault="00A71B0E" w:rsidP="002858F5">
      <w:pPr>
        <w:jc w:val="center"/>
        <w:rPr>
          <w:sz w:val="20"/>
          <w:szCs w:val="20"/>
        </w:rPr>
      </w:pPr>
    </w:p>
    <w:p w:rsidR="00A71B0E" w:rsidRPr="00DA4322" w:rsidRDefault="00A71B0E" w:rsidP="00D5297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A71B0E" w:rsidRPr="00DA4322" w:rsidRDefault="00A71B0E" w:rsidP="00D52979">
      <w:pPr>
        <w:jc w:val="center"/>
        <w:rPr>
          <w:sz w:val="20"/>
          <w:szCs w:val="20"/>
        </w:rPr>
      </w:pPr>
    </w:p>
    <w:p w:rsidR="00A71B0E" w:rsidRDefault="00A71B0E" w:rsidP="008C2B14">
      <w:pPr>
        <w:jc w:val="center"/>
        <w:rPr>
          <w:color w:val="000000"/>
        </w:rPr>
      </w:pPr>
    </w:p>
    <w:p w:rsidR="00A71B0E" w:rsidRDefault="00A71B0E" w:rsidP="008C2B14">
      <w:pPr>
        <w:jc w:val="center"/>
        <w:rPr>
          <w:color w:val="000000"/>
        </w:rPr>
      </w:pPr>
    </w:p>
    <w:sectPr w:rsidR="00A71B0E" w:rsidSect="003256B7">
      <w:pgSz w:w="11907" w:h="16840" w:code="9"/>
      <w:pgMar w:top="1134" w:right="1134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F2D" w:rsidRDefault="00934F2D">
      <w:r>
        <w:separator/>
      </w:r>
    </w:p>
  </w:endnote>
  <w:endnote w:type="continuationSeparator" w:id="1">
    <w:p w:rsidR="00934F2D" w:rsidRDefault="00934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B0E" w:rsidRDefault="001C58E8" w:rsidP="00A8371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71B0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71B0E" w:rsidRDefault="00A71B0E" w:rsidP="006E67B3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B0E" w:rsidRDefault="001C58E8" w:rsidP="00C204B1">
    <w:pPr>
      <w:pStyle w:val="Rodap"/>
      <w:framePr w:wrap="around" w:vAnchor="text" w:hAnchor="page" w:x="11215" w:y="-503"/>
      <w:rPr>
        <w:rStyle w:val="Nmerodepgina"/>
      </w:rPr>
    </w:pPr>
    <w:r>
      <w:rPr>
        <w:rStyle w:val="Nmerodepgina"/>
      </w:rPr>
      <w:fldChar w:fldCharType="begin"/>
    </w:r>
    <w:r w:rsidR="00A71B0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D00F0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A71B0E" w:rsidRPr="00CD00F0" w:rsidRDefault="001C58E8" w:rsidP="00C204B1">
    <w:pPr>
      <w:pStyle w:val="Rodap"/>
      <w:ind w:right="360"/>
      <w:rPr>
        <w:sz w:val="16"/>
        <w:szCs w:val="16"/>
        <w:lang w:val="en-US"/>
      </w:rPr>
    </w:pPr>
    <w:r w:rsidRPr="00797F79">
      <w:rPr>
        <w:sz w:val="16"/>
        <w:szCs w:val="16"/>
      </w:rPr>
      <w:fldChar w:fldCharType="begin"/>
    </w:r>
    <w:r w:rsidR="00A71B0E" w:rsidRPr="00CD00F0">
      <w:rPr>
        <w:sz w:val="16"/>
        <w:szCs w:val="16"/>
        <w:lang w:val="en-US"/>
      </w:rPr>
      <w:instrText xml:space="preserve"> FILENAME \p </w:instrText>
    </w:r>
    <w:r w:rsidRPr="00797F79">
      <w:rPr>
        <w:sz w:val="16"/>
        <w:szCs w:val="16"/>
      </w:rPr>
      <w:fldChar w:fldCharType="separate"/>
    </w:r>
    <w:r w:rsidR="003C2D99" w:rsidRPr="00CD00F0">
      <w:rPr>
        <w:noProof/>
        <w:sz w:val="16"/>
        <w:szCs w:val="16"/>
        <w:lang w:val="en-US"/>
      </w:rPr>
      <w:t>C:\Documents and Settings\cpd\Desktop\EDITAL 01-2010 AAADOLESCENTRO.docx</w:t>
    </w:r>
    <w:r w:rsidRPr="00797F79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F2D" w:rsidRDefault="00934F2D">
      <w:r>
        <w:separator/>
      </w:r>
    </w:p>
  </w:footnote>
  <w:footnote w:type="continuationSeparator" w:id="1">
    <w:p w:rsidR="00934F2D" w:rsidRDefault="00934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B0E" w:rsidRDefault="00A71B0E">
    <w:pPr>
      <w:pStyle w:val="Cabealho"/>
    </w:pPr>
  </w:p>
  <w:p w:rsidR="00A71B0E" w:rsidRDefault="00A71B0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492"/>
    <w:multiLevelType w:val="multilevel"/>
    <w:tmpl w:val="F3FC95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C2C39"/>
    <w:multiLevelType w:val="hybridMultilevel"/>
    <w:tmpl w:val="CDDABC0C"/>
    <w:lvl w:ilvl="0" w:tplc="31C473A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4571F"/>
    <w:multiLevelType w:val="hybridMultilevel"/>
    <w:tmpl w:val="F3FC9596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93C77"/>
    <w:multiLevelType w:val="multilevel"/>
    <w:tmpl w:val="C7C42C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A56183"/>
    <w:multiLevelType w:val="hybridMultilevel"/>
    <w:tmpl w:val="3DFAFC1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C1B3C"/>
    <w:multiLevelType w:val="multilevel"/>
    <w:tmpl w:val="E5D6E5E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">
    <w:nsid w:val="15ED4F14"/>
    <w:multiLevelType w:val="hybridMultilevel"/>
    <w:tmpl w:val="CC5217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7125A"/>
    <w:multiLevelType w:val="hybridMultilevel"/>
    <w:tmpl w:val="8F227434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60C749C"/>
    <w:multiLevelType w:val="hybridMultilevel"/>
    <w:tmpl w:val="3DFAFC1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B470B"/>
    <w:multiLevelType w:val="multilevel"/>
    <w:tmpl w:val="797E599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F92C48"/>
    <w:multiLevelType w:val="hybridMultilevel"/>
    <w:tmpl w:val="104A53E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E11727"/>
    <w:multiLevelType w:val="multilevel"/>
    <w:tmpl w:val="F3FC95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413586"/>
    <w:multiLevelType w:val="hybridMultilevel"/>
    <w:tmpl w:val="1458DA72"/>
    <w:lvl w:ilvl="0" w:tplc="05B2FC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457B00"/>
    <w:multiLevelType w:val="hybridMultilevel"/>
    <w:tmpl w:val="0F18744A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7C411534"/>
    <w:multiLevelType w:val="hybridMultilevel"/>
    <w:tmpl w:val="BCB4E2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5"/>
  </w:num>
  <w:num w:numId="7">
    <w:abstractNumId w:val="2"/>
  </w:num>
  <w:num w:numId="8">
    <w:abstractNumId w:val="14"/>
  </w:num>
  <w:num w:numId="9">
    <w:abstractNumId w:val="11"/>
  </w:num>
  <w:num w:numId="10">
    <w:abstractNumId w:val="12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7927"/>
    <w:rsid w:val="00005B2D"/>
    <w:rsid w:val="00012465"/>
    <w:rsid w:val="00013C37"/>
    <w:rsid w:val="000166A7"/>
    <w:rsid w:val="00020276"/>
    <w:rsid w:val="0002062A"/>
    <w:rsid w:val="0002110F"/>
    <w:rsid w:val="000213C4"/>
    <w:rsid w:val="00023C27"/>
    <w:rsid w:val="00025773"/>
    <w:rsid w:val="000268E1"/>
    <w:rsid w:val="00026AFA"/>
    <w:rsid w:val="00027494"/>
    <w:rsid w:val="00030E46"/>
    <w:rsid w:val="00031B1B"/>
    <w:rsid w:val="00033FE8"/>
    <w:rsid w:val="00037DFC"/>
    <w:rsid w:val="000402B8"/>
    <w:rsid w:val="0004171D"/>
    <w:rsid w:val="000451E3"/>
    <w:rsid w:val="000506C4"/>
    <w:rsid w:val="00054501"/>
    <w:rsid w:val="0005485B"/>
    <w:rsid w:val="00055793"/>
    <w:rsid w:val="00055FE2"/>
    <w:rsid w:val="00056373"/>
    <w:rsid w:val="0005695F"/>
    <w:rsid w:val="00061648"/>
    <w:rsid w:val="0006211E"/>
    <w:rsid w:val="0006230E"/>
    <w:rsid w:val="000623D0"/>
    <w:rsid w:val="00062A7C"/>
    <w:rsid w:val="0006458F"/>
    <w:rsid w:val="000649DD"/>
    <w:rsid w:val="00067235"/>
    <w:rsid w:val="00071A33"/>
    <w:rsid w:val="0007355A"/>
    <w:rsid w:val="000735B1"/>
    <w:rsid w:val="00074F7D"/>
    <w:rsid w:val="000762E0"/>
    <w:rsid w:val="00077ED0"/>
    <w:rsid w:val="00084164"/>
    <w:rsid w:val="00084D0D"/>
    <w:rsid w:val="00091F7B"/>
    <w:rsid w:val="00092321"/>
    <w:rsid w:val="000957F3"/>
    <w:rsid w:val="000A0F98"/>
    <w:rsid w:val="000A160D"/>
    <w:rsid w:val="000A5F0C"/>
    <w:rsid w:val="000A6077"/>
    <w:rsid w:val="000A6CD9"/>
    <w:rsid w:val="000B3176"/>
    <w:rsid w:val="000B3C47"/>
    <w:rsid w:val="000B4645"/>
    <w:rsid w:val="000C31E5"/>
    <w:rsid w:val="000C3309"/>
    <w:rsid w:val="000C6531"/>
    <w:rsid w:val="000C6FF2"/>
    <w:rsid w:val="000C7223"/>
    <w:rsid w:val="000D024D"/>
    <w:rsid w:val="000D241B"/>
    <w:rsid w:val="000D47C1"/>
    <w:rsid w:val="000E10A7"/>
    <w:rsid w:val="000E3525"/>
    <w:rsid w:val="000E3BA7"/>
    <w:rsid w:val="000E4CD6"/>
    <w:rsid w:val="000E58DE"/>
    <w:rsid w:val="000E5B37"/>
    <w:rsid w:val="000F2AC4"/>
    <w:rsid w:val="000F60F5"/>
    <w:rsid w:val="000F64EA"/>
    <w:rsid w:val="000F68A3"/>
    <w:rsid w:val="001011E1"/>
    <w:rsid w:val="00104100"/>
    <w:rsid w:val="0010716D"/>
    <w:rsid w:val="001122EF"/>
    <w:rsid w:val="00112939"/>
    <w:rsid w:val="00113DBF"/>
    <w:rsid w:val="00114168"/>
    <w:rsid w:val="00116EE0"/>
    <w:rsid w:val="00117025"/>
    <w:rsid w:val="00122DCF"/>
    <w:rsid w:val="00132543"/>
    <w:rsid w:val="00132705"/>
    <w:rsid w:val="00132C88"/>
    <w:rsid w:val="00133971"/>
    <w:rsid w:val="00136B64"/>
    <w:rsid w:val="00137960"/>
    <w:rsid w:val="00137F19"/>
    <w:rsid w:val="0014066C"/>
    <w:rsid w:val="0014221E"/>
    <w:rsid w:val="00142391"/>
    <w:rsid w:val="001438BC"/>
    <w:rsid w:val="0014399E"/>
    <w:rsid w:val="001453CF"/>
    <w:rsid w:val="0015002D"/>
    <w:rsid w:val="001577E9"/>
    <w:rsid w:val="00157CAA"/>
    <w:rsid w:val="001616FE"/>
    <w:rsid w:val="0016380D"/>
    <w:rsid w:val="00164253"/>
    <w:rsid w:val="0016677A"/>
    <w:rsid w:val="001712CC"/>
    <w:rsid w:val="00171F4B"/>
    <w:rsid w:val="0017293E"/>
    <w:rsid w:val="001740A9"/>
    <w:rsid w:val="00174674"/>
    <w:rsid w:val="00181EAD"/>
    <w:rsid w:val="0018225D"/>
    <w:rsid w:val="001822AF"/>
    <w:rsid w:val="00183266"/>
    <w:rsid w:val="00184E0B"/>
    <w:rsid w:val="001856E8"/>
    <w:rsid w:val="00186342"/>
    <w:rsid w:val="0019116A"/>
    <w:rsid w:val="00192B33"/>
    <w:rsid w:val="001942B2"/>
    <w:rsid w:val="00194550"/>
    <w:rsid w:val="001A3728"/>
    <w:rsid w:val="001A46AB"/>
    <w:rsid w:val="001A4B75"/>
    <w:rsid w:val="001A5B8A"/>
    <w:rsid w:val="001B73E6"/>
    <w:rsid w:val="001C0BE1"/>
    <w:rsid w:val="001C3C2F"/>
    <w:rsid w:val="001C54FD"/>
    <w:rsid w:val="001C58E8"/>
    <w:rsid w:val="001C5E6C"/>
    <w:rsid w:val="001C65C7"/>
    <w:rsid w:val="001C76BA"/>
    <w:rsid w:val="001C7877"/>
    <w:rsid w:val="001D0D97"/>
    <w:rsid w:val="001D1DAE"/>
    <w:rsid w:val="001D317A"/>
    <w:rsid w:val="001D3CB5"/>
    <w:rsid w:val="001E2815"/>
    <w:rsid w:val="001E368A"/>
    <w:rsid w:val="001E438B"/>
    <w:rsid w:val="001F2F53"/>
    <w:rsid w:val="001F46D8"/>
    <w:rsid w:val="001F4E54"/>
    <w:rsid w:val="001F79DA"/>
    <w:rsid w:val="00200D50"/>
    <w:rsid w:val="00202B4B"/>
    <w:rsid w:val="002121EF"/>
    <w:rsid w:val="00212294"/>
    <w:rsid w:val="002132B6"/>
    <w:rsid w:val="00213357"/>
    <w:rsid w:val="00216C2D"/>
    <w:rsid w:val="00221046"/>
    <w:rsid w:val="002213AA"/>
    <w:rsid w:val="00221DB8"/>
    <w:rsid w:val="00223A7F"/>
    <w:rsid w:val="00226756"/>
    <w:rsid w:val="0022683E"/>
    <w:rsid w:val="00226DD0"/>
    <w:rsid w:val="00231990"/>
    <w:rsid w:val="00244296"/>
    <w:rsid w:val="00245F84"/>
    <w:rsid w:val="00247902"/>
    <w:rsid w:val="00250341"/>
    <w:rsid w:val="00251BB3"/>
    <w:rsid w:val="00253595"/>
    <w:rsid w:val="0025412B"/>
    <w:rsid w:val="00257D2F"/>
    <w:rsid w:val="00257DAD"/>
    <w:rsid w:val="002644BA"/>
    <w:rsid w:val="00264D1D"/>
    <w:rsid w:val="0026573B"/>
    <w:rsid w:val="00265FC4"/>
    <w:rsid w:val="00266266"/>
    <w:rsid w:val="002714B0"/>
    <w:rsid w:val="002724A8"/>
    <w:rsid w:val="002728A9"/>
    <w:rsid w:val="00272906"/>
    <w:rsid w:val="002752EC"/>
    <w:rsid w:val="002816B1"/>
    <w:rsid w:val="00281BD2"/>
    <w:rsid w:val="00284125"/>
    <w:rsid w:val="002858F0"/>
    <w:rsid w:val="002858F5"/>
    <w:rsid w:val="002865FA"/>
    <w:rsid w:val="002873F9"/>
    <w:rsid w:val="002874ED"/>
    <w:rsid w:val="00290189"/>
    <w:rsid w:val="00291EA7"/>
    <w:rsid w:val="00292948"/>
    <w:rsid w:val="00295763"/>
    <w:rsid w:val="002965E0"/>
    <w:rsid w:val="00296F55"/>
    <w:rsid w:val="00297F71"/>
    <w:rsid w:val="002A01FD"/>
    <w:rsid w:val="002A4B9F"/>
    <w:rsid w:val="002A4EF0"/>
    <w:rsid w:val="002A5C68"/>
    <w:rsid w:val="002A7720"/>
    <w:rsid w:val="002B07D5"/>
    <w:rsid w:val="002B1257"/>
    <w:rsid w:val="002B49B7"/>
    <w:rsid w:val="002B6EE0"/>
    <w:rsid w:val="002B732E"/>
    <w:rsid w:val="002C0651"/>
    <w:rsid w:val="002D0439"/>
    <w:rsid w:val="002D079B"/>
    <w:rsid w:val="002D1AC3"/>
    <w:rsid w:val="002D2850"/>
    <w:rsid w:val="002D3297"/>
    <w:rsid w:val="002D3467"/>
    <w:rsid w:val="002D6D35"/>
    <w:rsid w:val="002E0499"/>
    <w:rsid w:val="002E19B0"/>
    <w:rsid w:val="002E1BC2"/>
    <w:rsid w:val="002E4553"/>
    <w:rsid w:val="002F34A5"/>
    <w:rsid w:val="002F7067"/>
    <w:rsid w:val="002F7184"/>
    <w:rsid w:val="00300335"/>
    <w:rsid w:val="00302C86"/>
    <w:rsid w:val="00303131"/>
    <w:rsid w:val="003063BD"/>
    <w:rsid w:val="00307CFA"/>
    <w:rsid w:val="00313F0B"/>
    <w:rsid w:val="003228A7"/>
    <w:rsid w:val="003231B2"/>
    <w:rsid w:val="00324A8B"/>
    <w:rsid w:val="003256B7"/>
    <w:rsid w:val="00326FB6"/>
    <w:rsid w:val="003310A6"/>
    <w:rsid w:val="00334F50"/>
    <w:rsid w:val="00336FAC"/>
    <w:rsid w:val="0034433F"/>
    <w:rsid w:val="00344CB8"/>
    <w:rsid w:val="00345C3D"/>
    <w:rsid w:val="00345EE8"/>
    <w:rsid w:val="0034601E"/>
    <w:rsid w:val="0034771A"/>
    <w:rsid w:val="00352022"/>
    <w:rsid w:val="00353451"/>
    <w:rsid w:val="00353ABF"/>
    <w:rsid w:val="0035755A"/>
    <w:rsid w:val="00357CED"/>
    <w:rsid w:val="0036219F"/>
    <w:rsid w:val="003626B9"/>
    <w:rsid w:val="0036356F"/>
    <w:rsid w:val="0036549D"/>
    <w:rsid w:val="00365F14"/>
    <w:rsid w:val="003664DF"/>
    <w:rsid w:val="003674D1"/>
    <w:rsid w:val="00372204"/>
    <w:rsid w:val="003743F1"/>
    <w:rsid w:val="00374CED"/>
    <w:rsid w:val="00374DD8"/>
    <w:rsid w:val="00386F31"/>
    <w:rsid w:val="00387411"/>
    <w:rsid w:val="003878F9"/>
    <w:rsid w:val="0039279E"/>
    <w:rsid w:val="00393078"/>
    <w:rsid w:val="00395963"/>
    <w:rsid w:val="00396342"/>
    <w:rsid w:val="003966DD"/>
    <w:rsid w:val="00397212"/>
    <w:rsid w:val="003A1F9E"/>
    <w:rsid w:val="003A3B2C"/>
    <w:rsid w:val="003A57B5"/>
    <w:rsid w:val="003B1AC4"/>
    <w:rsid w:val="003B2B6C"/>
    <w:rsid w:val="003B3FC1"/>
    <w:rsid w:val="003B4458"/>
    <w:rsid w:val="003B4B6F"/>
    <w:rsid w:val="003B52AB"/>
    <w:rsid w:val="003B65C2"/>
    <w:rsid w:val="003C2D99"/>
    <w:rsid w:val="003C3C97"/>
    <w:rsid w:val="003C3F16"/>
    <w:rsid w:val="003C5D6E"/>
    <w:rsid w:val="003C7DB7"/>
    <w:rsid w:val="003D53E5"/>
    <w:rsid w:val="003D65FA"/>
    <w:rsid w:val="003D6D77"/>
    <w:rsid w:val="003D7ED0"/>
    <w:rsid w:val="003E0417"/>
    <w:rsid w:val="003E10CA"/>
    <w:rsid w:val="003E445E"/>
    <w:rsid w:val="003E4DFE"/>
    <w:rsid w:val="003E6903"/>
    <w:rsid w:val="003F0A0D"/>
    <w:rsid w:val="003F1A09"/>
    <w:rsid w:val="003F3949"/>
    <w:rsid w:val="003F4F02"/>
    <w:rsid w:val="003F5B5F"/>
    <w:rsid w:val="00400795"/>
    <w:rsid w:val="00410708"/>
    <w:rsid w:val="0041201C"/>
    <w:rsid w:val="0042192A"/>
    <w:rsid w:val="00422648"/>
    <w:rsid w:val="00423280"/>
    <w:rsid w:val="004234BA"/>
    <w:rsid w:val="00425DFD"/>
    <w:rsid w:val="00426874"/>
    <w:rsid w:val="00427562"/>
    <w:rsid w:val="004369D6"/>
    <w:rsid w:val="00440A70"/>
    <w:rsid w:val="00441607"/>
    <w:rsid w:val="004420A8"/>
    <w:rsid w:val="00450259"/>
    <w:rsid w:val="0045136D"/>
    <w:rsid w:val="00451ECA"/>
    <w:rsid w:val="004532EA"/>
    <w:rsid w:val="0045559F"/>
    <w:rsid w:val="0045716F"/>
    <w:rsid w:val="00457917"/>
    <w:rsid w:val="004610E4"/>
    <w:rsid w:val="00462029"/>
    <w:rsid w:val="004635E8"/>
    <w:rsid w:val="00464362"/>
    <w:rsid w:val="00464BCD"/>
    <w:rsid w:val="004651E4"/>
    <w:rsid w:val="0046534E"/>
    <w:rsid w:val="004656CE"/>
    <w:rsid w:val="0046709C"/>
    <w:rsid w:val="00474F83"/>
    <w:rsid w:val="00475D10"/>
    <w:rsid w:val="00476761"/>
    <w:rsid w:val="00481094"/>
    <w:rsid w:val="00482204"/>
    <w:rsid w:val="00482902"/>
    <w:rsid w:val="004834E8"/>
    <w:rsid w:val="00483750"/>
    <w:rsid w:val="00485F41"/>
    <w:rsid w:val="00486A1B"/>
    <w:rsid w:val="00492695"/>
    <w:rsid w:val="00493AD3"/>
    <w:rsid w:val="00494AC7"/>
    <w:rsid w:val="00495EE3"/>
    <w:rsid w:val="00497E3B"/>
    <w:rsid w:val="004A0C2A"/>
    <w:rsid w:val="004A61CF"/>
    <w:rsid w:val="004A64CB"/>
    <w:rsid w:val="004B219C"/>
    <w:rsid w:val="004B268C"/>
    <w:rsid w:val="004B3D8D"/>
    <w:rsid w:val="004B47A2"/>
    <w:rsid w:val="004B5EB9"/>
    <w:rsid w:val="004B5F18"/>
    <w:rsid w:val="004B6D84"/>
    <w:rsid w:val="004B7F0F"/>
    <w:rsid w:val="004C09D7"/>
    <w:rsid w:val="004C2524"/>
    <w:rsid w:val="004D1DEE"/>
    <w:rsid w:val="004D1E57"/>
    <w:rsid w:val="004D327A"/>
    <w:rsid w:val="004D501A"/>
    <w:rsid w:val="004E02EC"/>
    <w:rsid w:val="004E1FC2"/>
    <w:rsid w:val="004E33E3"/>
    <w:rsid w:val="004E483C"/>
    <w:rsid w:val="004E4C3C"/>
    <w:rsid w:val="004E4E77"/>
    <w:rsid w:val="004E597F"/>
    <w:rsid w:val="004E628C"/>
    <w:rsid w:val="004E7A2F"/>
    <w:rsid w:val="004F2662"/>
    <w:rsid w:val="004F28AA"/>
    <w:rsid w:val="004F7905"/>
    <w:rsid w:val="0050118E"/>
    <w:rsid w:val="005037CD"/>
    <w:rsid w:val="00503CDE"/>
    <w:rsid w:val="00505983"/>
    <w:rsid w:val="00510679"/>
    <w:rsid w:val="005115C5"/>
    <w:rsid w:val="0051222A"/>
    <w:rsid w:val="0051412A"/>
    <w:rsid w:val="00514A30"/>
    <w:rsid w:val="0051519B"/>
    <w:rsid w:val="0052442B"/>
    <w:rsid w:val="0052486F"/>
    <w:rsid w:val="005251C5"/>
    <w:rsid w:val="00526E54"/>
    <w:rsid w:val="005342F3"/>
    <w:rsid w:val="005513F9"/>
    <w:rsid w:val="00551B78"/>
    <w:rsid w:val="005521D7"/>
    <w:rsid w:val="0055414A"/>
    <w:rsid w:val="00560767"/>
    <w:rsid w:val="00561544"/>
    <w:rsid w:val="005648B6"/>
    <w:rsid w:val="00564B33"/>
    <w:rsid w:val="00565E80"/>
    <w:rsid w:val="00567502"/>
    <w:rsid w:val="0056761D"/>
    <w:rsid w:val="00567ADB"/>
    <w:rsid w:val="00572DF5"/>
    <w:rsid w:val="00573143"/>
    <w:rsid w:val="00574622"/>
    <w:rsid w:val="005746A5"/>
    <w:rsid w:val="00574E66"/>
    <w:rsid w:val="00576737"/>
    <w:rsid w:val="00582E5E"/>
    <w:rsid w:val="005844F7"/>
    <w:rsid w:val="00586DE7"/>
    <w:rsid w:val="00586ED4"/>
    <w:rsid w:val="0058789A"/>
    <w:rsid w:val="00590958"/>
    <w:rsid w:val="005916DC"/>
    <w:rsid w:val="00591C3C"/>
    <w:rsid w:val="005921A9"/>
    <w:rsid w:val="005921C6"/>
    <w:rsid w:val="005922FD"/>
    <w:rsid w:val="00593109"/>
    <w:rsid w:val="00593ACF"/>
    <w:rsid w:val="005943C9"/>
    <w:rsid w:val="005946E7"/>
    <w:rsid w:val="005A12A3"/>
    <w:rsid w:val="005A15EF"/>
    <w:rsid w:val="005A2BB5"/>
    <w:rsid w:val="005A6AEC"/>
    <w:rsid w:val="005B1F4F"/>
    <w:rsid w:val="005B2DED"/>
    <w:rsid w:val="005B6524"/>
    <w:rsid w:val="005B7FC6"/>
    <w:rsid w:val="005C2F21"/>
    <w:rsid w:val="005C3442"/>
    <w:rsid w:val="005D351E"/>
    <w:rsid w:val="005D3E18"/>
    <w:rsid w:val="005E0144"/>
    <w:rsid w:val="005E7B2E"/>
    <w:rsid w:val="005F0283"/>
    <w:rsid w:val="005F23CC"/>
    <w:rsid w:val="005F3390"/>
    <w:rsid w:val="005F55ED"/>
    <w:rsid w:val="005F6BAF"/>
    <w:rsid w:val="005F75FA"/>
    <w:rsid w:val="00601FF4"/>
    <w:rsid w:val="00602B0D"/>
    <w:rsid w:val="006102A4"/>
    <w:rsid w:val="00610E2D"/>
    <w:rsid w:val="00615E0F"/>
    <w:rsid w:val="00616222"/>
    <w:rsid w:val="00616F71"/>
    <w:rsid w:val="00621166"/>
    <w:rsid w:val="006216A5"/>
    <w:rsid w:val="00623309"/>
    <w:rsid w:val="00626130"/>
    <w:rsid w:val="006275D7"/>
    <w:rsid w:val="00627D7E"/>
    <w:rsid w:val="006318BD"/>
    <w:rsid w:val="006406AC"/>
    <w:rsid w:val="00640C44"/>
    <w:rsid w:val="00640F69"/>
    <w:rsid w:val="00641458"/>
    <w:rsid w:val="006421B2"/>
    <w:rsid w:val="00642D6B"/>
    <w:rsid w:val="00643ADC"/>
    <w:rsid w:val="00644E5F"/>
    <w:rsid w:val="006469B6"/>
    <w:rsid w:val="006501B8"/>
    <w:rsid w:val="00650541"/>
    <w:rsid w:val="006530A1"/>
    <w:rsid w:val="0065341B"/>
    <w:rsid w:val="00653C37"/>
    <w:rsid w:val="00654B53"/>
    <w:rsid w:val="006551D5"/>
    <w:rsid w:val="00655328"/>
    <w:rsid w:val="006566E8"/>
    <w:rsid w:val="006613C4"/>
    <w:rsid w:val="006624F3"/>
    <w:rsid w:val="0066253F"/>
    <w:rsid w:val="006629EB"/>
    <w:rsid w:val="006642DF"/>
    <w:rsid w:val="00664EFE"/>
    <w:rsid w:val="00665DF1"/>
    <w:rsid w:val="00666525"/>
    <w:rsid w:val="0066718D"/>
    <w:rsid w:val="006710CA"/>
    <w:rsid w:val="00671BA2"/>
    <w:rsid w:val="0067543F"/>
    <w:rsid w:val="006757C8"/>
    <w:rsid w:val="00675E6B"/>
    <w:rsid w:val="00676241"/>
    <w:rsid w:val="0067788C"/>
    <w:rsid w:val="00677993"/>
    <w:rsid w:val="006807D7"/>
    <w:rsid w:val="00681BE8"/>
    <w:rsid w:val="00687BE4"/>
    <w:rsid w:val="00694045"/>
    <w:rsid w:val="006A0BE4"/>
    <w:rsid w:val="006A396D"/>
    <w:rsid w:val="006A5D6A"/>
    <w:rsid w:val="006A5DBB"/>
    <w:rsid w:val="006B0E73"/>
    <w:rsid w:val="006B38A5"/>
    <w:rsid w:val="006B3E98"/>
    <w:rsid w:val="006B77E9"/>
    <w:rsid w:val="006C5A52"/>
    <w:rsid w:val="006C6FF3"/>
    <w:rsid w:val="006D00BF"/>
    <w:rsid w:val="006D3687"/>
    <w:rsid w:val="006D565C"/>
    <w:rsid w:val="006D6564"/>
    <w:rsid w:val="006D6CC4"/>
    <w:rsid w:val="006D7620"/>
    <w:rsid w:val="006D77B9"/>
    <w:rsid w:val="006E0A61"/>
    <w:rsid w:val="006E0EDD"/>
    <w:rsid w:val="006E24BC"/>
    <w:rsid w:val="006E3CBB"/>
    <w:rsid w:val="006E58F8"/>
    <w:rsid w:val="006E67B3"/>
    <w:rsid w:val="006E7FAD"/>
    <w:rsid w:val="006F0EC4"/>
    <w:rsid w:val="006F2E94"/>
    <w:rsid w:val="006F4619"/>
    <w:rsid w:val="006F60D8"/>
    <w:rsid w:val="006F703E"/>
    <w:rsid w:val="00701425"/>
    <w:rsid w:val="0070760E"/>
    <w:rsid w:val="00711658"/>
    <w:rsid w:val="007154F3"/>
    <w:rsid w:val="00715D1E"/>
    <w:rsid w:val="00715FB4"/>
    <w:rsid w:val="00716C1C"/>
    <w:rsid w:val="007242DE"/>
    <w:rsid w:val="00734613"/>
    <w:rsid w:val="00737DB6"/>
    <w:rsid w:val="00740C76"/>
    <w:rsid w:val="00740E4F"/>
    <w:rsid w:val="007422B0"/>
    <w:rsid w:val="00742E4E"/>
    <w:rsid w:val="007449AD"/>
    <w:rsid w:val="007476A2"/>
    <w:rsid w:val="00747A18"/>
    <w:rsid w:val="007508EE"/>
    <w:rsid w:val="00750D14"/>
    <w:rsid w:val="007557A9"/>
    <w:rsid w:val="00757895"/>
    <w:rsid w:val="007601ED"/>
    <w:rsid w:val="007616C0"/>
    <w:rsid w:val="00761EE2"/>
    <w:rsid w:val="00762F15"/>
    <w:rsid w:val="00763F2E"/>
    <w:rsid w:val="00765DBA"/>
    <w:rsid w:val="00765E77"/>
    <w:rsid w:val="00772F81"/>
    <w:rsid w:val="00774B4B"/>
    <w:rsid w:val="007767E0"/>
    <w:rsid w:val="00785689"/>
    <w:rsid w:val="007904D5"/>
    <w:rsid w:val="00791E5E"/>
    <w:rsid w:val="00792056"/>
    <w:rsid w:val="00792CE7"/>
    <w:rsid w:val="007957AA"/>
    <w:rsid w:val="00796F1C"/>
    <w:rsid w:val="0079735D"/>
    <w:rsid w:val="00797F79"/>
    <w:rsid w:val="007A108B"/>
    <w:rsid w:val="007A36BB"/>
    <w:rsid w:val="007A6EF0"/>
    <w:rsid w:val="007B043B"/>
    <w:rsid w:val="007B0AAF"/>
    <w:rsid w:val="007B1DF5"/>
    <w:rsid w:val="007B274A"/>
    <w:rsid w:val="007B3D15"/>
    <w:rsid w:val="007B486F"/>
    <w:rsid w:val="007B55B9"/>
    <w:rsid w:val="007B6DEA"/>
    <w:rsid w:val="007B6F4B"/>
    <w:rsid w:val="007C06C6"/>
    <w:rsid w:val="007C0F61"/>
    <w:rsid w:val="007C1109"/>
    <w:rsid w:val="007C53ED"/>
    <w:rsid w:val="007D0F1C"/>
    <w:rsid w:val="007D1FD1"/>
    <w:rsid w:val="007D4CF2"/>
    <w:rsid w:val="007D5023"/>
    <w:rsid w:val="007E0E04"/>
    <w:rsid w:val="007E33CA"/>
    <w:rsid w:val="007F0973"/>
    <w:rsid w:val="007F291C"/>
    <w:rsid w:val="007F3F1A"/>
    <w:rsid w:val="008031CB"/>
    <w:rsid w:val="008040DA"/>
    <w:rsid w:val="00806BC7"/>
    <w:rsid w:val="008075E5"/>
    <w:rsid w:val="008119CB"/>
    <w:rsid w:val="00813648"/>
    <w:rsid w:val="00814ACC"/>
    <w:rsid w:val="00814DEA"/>
    <w:rsid w:val="0081613D"/>
    <w:rsid w:val="0081724B"/>
    <w:rsid w:val="00817C9B"/>
    <w:rsid w:val="0082002A"/>
    <w:rsid w:val="00822FEC"/>
    <w:rsid w:val="008239DD"/>
    <w:rsid w:val="0082400D"/>
    <w:rsid w:val="00826503"/>
    <w:rsid w:val="00826941"/>
    <w:rsid w:val="0083020B"/>
    <w:rsid w:val="008319FA"/>
    <w:rsid w:val="008376B9"/>
    <w:rsid w:val="00837A40"/>
    <w:rsid w:val="00841AEB"/>
    <w:rsid w:val="00842036"/>
    <w:rsid w:val="00842B79"/>
    <w:rsid w:val="00842C86"/>
    <w:rsid w:val="00843AC4"/>
    <w:rsid w:val="00845EDB"/>
    <w:rsid w:val="00845FFC"/>
    <w:rsid w:val="00847E12"/>
    <w:rsid w:val="00851426"/>
    <w:rsid w:val="008517A6"/>
    <w:rsid w:val="0085199C"/>
    <w:rsid w:val="0085403F"/>
    <w:rsid w:val="00855282"/>
    <w:rsid w:val="00855F2F"/>
    <w:rsid w:val="0085662E"/>
    <w:rsid w:val="00856E83"/>
    <w:rsid w:val="00863321"/>
    <w:rsid w:val="00863D0A"/>
    <w:rsid w:val="008644B3"/>
    <w:rsid w:val="00865117"/>
    <w:rsid w:val="0086644D"/>
    <w:rsid w:val="008711F9"/>
    <w:rsid w:val="00871892"/>
    <w:rsid w:val="00871EF1"/>
    <w:rsid w:val="00872D57"/>
    <w:rsid w:val="00872DE5"/>
    <w:rsid w:val="00873D28"/>
    <w:rsid w:val="00873D71"/>
    <w:rsid w:val="00873EC8"/>
    <w:rsid w:val="00874589"/>
    <w:rsid w:val="00876587"/>
    <w:rsid w:val="008779DC"/>
    <w:rsid w:val="008807A0"/>
    <w:rsid w:val="00886839"/>
    <w:rsid w:val="00886B49"/>
    <w:rsid w:val="00890B7D"/>
    <w:rsid w:val="008930FC"/>
    <w:rsid w:val="008943FB"/>
    <w:rsid w:val="00897208"/>
    <w:rsid w:val="00897492"/>
    <w:rsid w:val="008974B4"/>
    <w:rsid w:val="008A06F8"/>
    <w:rsid w:val="008A0CD1"/>
    <w:rsid w:val="008A1E9D"/>
    <w:rsid w:val="008A2D6A"/>
    <w:rsid w:val="008A57AA"/>
    <w:rsid w:val="008A6505"/>
    <w:rsid w:val="008A6584"/>
    <w:rsid w:val="008B0866"/>
    <w:rsid w:val="008B304B"/>
    <w:rsid w:val="008B579C"/>
    <w:rsid w:val="008C02CC"/>
    <w:rsid w:val="008C08BA"/>
    <w:rsid w:val="008C1873"/>
    <w:rsid w:val="008C2B14"/>
    <w:rsid w:val="008C5CE3"/>
    <w:rsid w:val="008C6E54"/>
    <w:rsid w:val="008C6F58"/>
    <w:rsid w:val="008D16AD"/>
    <w:rsid w:val="008D2959"/>
    <w:rsid w:val="008D3007"/>
    <w:rsid w:val="008D3625"/>
    <w:rsid w:val="008D478C"/>
    <w:rsid w:val="008D4BBC"/>
    <w:rsid w:val="008D6C8C"/>
    <w:rsid w:val="008E0275"/>
    <w:rsid w:val="008E3D65"/>
    <w:rsid w:val="008E44F7"/>
    <w:rsid w:val="008E5BEB"/>
    <w:rsid w:val="008F3C88"/>
    <w:rsid w:val="008F5484"/>
    <w:rsid w:val="008F6B20"/>
    <w:rsid w:val="00900A74"/>
    <w:rsid w:val="00901D6B"/>
    <w:rsid w:val="009035CA"/>
    <w:rsid w:val="009060AF"/>
    <w:rsid w:val="009064A7"/>
    <w:rsid w:val="009076DB"/>
    <w:rsid w:val="009128B9"/>
    <w:rsid w:val="00912B7F"/>
    <w:rsid w:val="00912E05"/>
    <w:rsid w:val="0091373D"/>
    <w:rsid w:val="009175B7"/>
    <w:rsid w:val="009205D1"/>
    <w:rsid w:val="00921203"/>
    <w:rsid w:val="00923E14"/>
    <w:rsid w:val="00926599"/>
    <w:rsid w:val="00926B4B"/>
    <w:rsid w:val="0092752C"/>
    <w:rsid w:val="00930DD2"/>
    <w:rsid w:val="009318F3"/>
    <w:rsid w:val="00931A01"/>
    <w:rsid w:val="00932936"/>
    <w:rsid w:val="00934F2D"/>
    <w:rsid w:val="009425D8"/>
    <w:rsid w:val="00951477"/>
    <w:rsid w:val="0095282F"/>
    <w:rsid w:val="009536AE"/>
    <w:rsid w:val="00953F51"/>
    <w:rsid w:val="00954D90"/>
    <w:rsid w:val="00957768"/>
    <w:rsid w:val="0095791E"/>
    <w:rsid w:val="00957D51"/>
    <w:rsid w:val="00961278"/>
    <w:rsid w:val="009613E0"/>
    <w:rsid w:val="0096243C"/>
    <w:rsid w:val="00965A3B"/>
    <w:rsid w:val="0096692E"/>
    <w:rsid w:val="00966DE4"/>
    <w:rsid w:val="0097094F"/>
    <w:rsid w:val="00973A01"/>
    <w:rsid w:val="009755E5"/>
    <w:rsid w:val="00975B31"/>
    <w:rsid w:val="0097780C"/>
    <w:rsid w:val="009821B7"/>
    <w:rsid w:val="00983223"/>
    <w:rsid w:val="00983F4E"/>
    <w:rsid w:val="00991181"/>
    <w:rsid w:val="009911FE"/>
    <w:rsid w:val="009922BE"/>
    <w:rsid w:val="00992F3B"/>
    <w:rsid w:val="0099309A"/>
    <w:rsid w:val="00995357"/>
    <w:rsid w:val="009969EB"/>
    <w:rsid w:val="009A0087"/>
    <w:rsid w:val="009A05C3"/>
    <w:rsid w:val="009A1CC9"/>
    <w:rsid w:val="009A2641"/>
    <w:rsid w:val="009A72C2"/>
    <w:rsid w:val="009B0984"/>
    <w:rsid w:val="009B1A96"/>
    <w:rsid w:val="009C0E39"/>
    <w:rsid w:val="009C46C3"/>
    <w:rsid w:val="009C5037"/>
    <w:rsid w:val="009C73A8"/>
    <w:rsid w:val="009D058C"/>
    <w:rsid w:val="009D226B"/>
    <w:rsid w:val="009D32C5"/>
    <w:rsid w:val="009D425C"/>
    <w:rsid w:val="009D7116"/>
    <w:rsid w:val="009E178F"/>
    <w:rsid w:val="009E2342"/>
    <w:rsid w:val="009E4037"/>
    <w:rsid w:val="009E493A"/>
    <w:rsid w:val="009E5A71"/>
    <w:rsid w:val="009F19DA"/>
    <w:rsid w:val="009F20C8"/>
    <w:rsid w:val="009F49B1"/>
    <w:rsid w:val="009F58C2"/>
    <w:rsid w:val="00A00065"/>
    <w:rsid w:val="00A0064D"/>
    <w:rsid w:val="00A0444C"/>
    <w:rsid w:val="00A057DB"/>
    <w:rsid w:val="00A06D0F"/>
    <w:rsid w:val="00A0741B"/>
    <w:rsid w:val="00A1047F"/>
    <w:rsid w:val="00A105B8"/>
    <w:rsid w:val="00A11298"/>
    <w:rsid w:val="00A1678E"/>
    <w:rsid w:val="00A20EA4"/>
    <w:rsid w:val="00A22075"/>
    <w:rsid w:val="00A23655"/>
    <w:rsid w:val="00A24FE2"/>
    <w:rsid w:val="00A342C2"/>
    <w:rsid w:val="00A34A17"/>
    <w:rsid w:val="00A3633D"/>
    <w:rsid w:val="00A43248"/>
    <w:rsid w:val="00A50F02"/>
    <w:rsid w:val="00A532AF"/>
    <w:rsid w:val="00A53EB6"/>
    <w:rsid w:val="00A5603E"/>
    <w:rsid w:val="00A56EF6"/>
    <w:rsid w:val="00A57436"/>
    <w:rsid w:val="00A57BC7"/>
    <w:rsid w:val="00A57DAF"/>
    <w:rsid w:val="00A6232E"/>
    <w:rsid w:val="00A62553"/>
    <w:rsid w:val="00A65B32"/>
    <w:rsid w:val="00A66C9C"/>
    <w:rsid w:val="00A671B0"/>
    <w:rsid w:val="00A6770F"/>
    <w:rsid w:val="00A70C12"/>
    <w:rsid w:val="00A70D5E"/>
    <w:rsid w:val="00A714F7"/>
    <w:rsid w:val="00A71B0E"/>
    <w:rsid w:val="00A72BAF"/>
    <w:rsid w:val="00A756A6"/>
    <w:rsid w:val="00A7771F"/>
    <w:rsid w:val="00A80190"/>
    <w:rsid w:val="00A813AC"/>
    <w:rsid w:val="00A81B61"/>
    <w:rsid w:val="00A82771"/>
    <w:rsid w:val="00A82FD0"/>
    <w:rsid w:val="00A83715"/>
    <w:rsid w:val="00A846B4"/>
    <w:rsid w:val="00A9091E"/>
    <w:rsid w:val="00A90CFC"/>
    <w:rsid w:val="00A91E8E"/>
    <w:rsid w:val="00A929D8"/>
    <w:rsid w:val="00A930AD"/>
    <w:rsid w:val="00A96B9E"/>
    <w:rsid w:val="00A96BE8"/>
    <w:rsid w:val="00AA335B"/>
    <w:rsid w:val="00AA6794"/>
    <w:rsid w:val="00AB1537"/>
    <w:rsid w:val="00AB2987"/>
    <w:rsid w:val="00AB2ADA"/>
    <w:rsid w:val="00AB5617"/>
    <w:rsid w:val="00AB6278"/>
    <w:rsid w:val="00AB777A"/>
    <w:rsid w:val="00AB786F"/>
    <w:rsid w:val="00AC582D"/>
    <w:rsid w:val="00AC7BD1"/>
    <w:rsid w:val="00AD0F5D"/>
    <w:rsid w:val="00AD3EBC"/>
    <w:rsid w:val="00AD42ED"/>
    <w:rsid w:val="00AD610A"/>
    <w:rsid w:val="00AD6F9B"/>
    <w:rsid w:val="00AD701B"/>
    <w:rsid w:val="00AE40DD"/>
    <w:rsid w:val="00AE4406"/>
    <w:rsid w:val="00AE6BA4"/>
    <w:rsid w:val="00AE7A9A"/>
    <w:rsid w:val="00AF6E1D"/>
    <w:rsid w:val="00B00E15"/>
    <w:rsid w:val="00B015F6"/>
    <w:rsid w:val="00B029C2"/>
    <w:rsid w:val="00B0440E"/>
    <w:rsid w:val="00B077AF"/>
    <w:rsid w:val="00B07E4C"/>
    <w:rsid w:val="00B11306"/>
    <w:rsid w:val="00B12927"/>
    <w:rsid w:val="00B157F0"/>
    <w:rsid w:val="00B17352"/>
    <w:rsid w:val="00B176A4"/>
    <w:rsid w:val="00B20FE6"/>
    <w:rsid w:val="00B23649"/>
    <w:rsid w:val="00B2368C"/>
    <w:rsid w:val="00B24EE6"/>
    <w:rsid w:val="00B27884"/>
    <w:rsid w:val="00B27B15"/>
    <w:rsid w:val="00B3100A"/>
    <w:rsid w:val="00B322B0"/>
    <w:rsid w:val="00B33573"/>
    <w:rsid w:val="00B35160"/>
    <w:rsid w:val="00B357DE"/>
    <w:rsid w:val="00B3797F"/>
    <w:rsid w:val="00B40459"/>
    <w:rsid w:val="00B429AA"/>
    <w:rsid w:val="00B45B4E"/>
    <w:rsid w:val="00B4722D"/>
    <w:rsid w:val="00B510F5"/>
    <w:rsid w:val="00B52FD3"/>
    <w:rsid w:val="00B54F93"/>
    <w:rsid w:val="00B55A58"/>
    <w:rsid w:val="00B5635B"/>
    <w:rsid w:val="00B61385"/>
    <w:rsid w:val="00B6229F"/>
    <w:rsid w:val="00B62965"/>
    <w:rsid w:val="00B639B7"/>
    <w:rsid w:val="00B649B0"/>
    <w:rsid w:val="00B658E2"/>
    <w:rsid w:val="00B67824"/>
    <w:rsid w:val="00B7101F"/>
    <w:rsid w:val="00B71C89"/>
    <w:rsid w:val="00B72AAE"/>
    <w:rsid w:val="00B7670B"/>
    <w:rsid w:val="00B80BF0"/>
    <w:rsid w:val="00B83847"/>
    <w:rsid w:val="00B840D6"/>
    <w:rsid w:val="00B840F4"/>
    <w:rsid w:val="00B8474E"/>
    <w:rsid w:val="00B84E24"/>
    <w:rsid w:val="00B85437"/>
    <w:rsid w:val="00B85EE0"/>
    <w:rsid w:val="00B866EC"/>
    <w:rsid w:val="00B87D37"/>
    <w:rsid w:val="00B91306"/>
    <w:rsid w:val="00B91C99"/>
    <w:rsid w:val="00B931CD"/>
    <w:rsid w:val="00B947CC"/>
    <w:rsid w:val="00B97BBD"/>
    <w:rsid w:val="00B97ED8"/>
    <w:rsid w:val="00BA2CCD"/>
    <w:rsid w:val="00BA4931"/>
    <w:rsid w:val="00BA7787"/>
    <w:rsid w:val="00BA7F09"/>
    <w:rsid w:val="00BB023D"/>
    <w:rsid w:val="00BC04F5"/>
    <w:rsid w:val="00BC1D24"/>
    <w:rsid w:val="00BC327E"/>
    <w:rsid w:val="00BC421E"/>
    <w:rsid w:val="00BC4318"/>
    <w:rsid w:val="00BC708A"/>
    <w:rsid w:val="00BC7365"/>
    <w:rsid w:val="00BC7A40"/>
    <w:rsid w:val="00BD08A6"/>
    <w:rsid w:val="00BD11B1"/>
    <w:rsid w:val="00BD1CE3"/>
    <w:rsid w:val="00BD30DD"/>
    <w:rsid w:val="00BD3BE4"/>
    <w:rsid w:val="00BD49A1"/>
    <w:rsid w:val="00BD4A8B"/>
    <w:rsid w:val="00BD5FDB"/>
    <w:rsid w:val="00BE2B50"/>
    <w:rsid w:val="00BE310C"/>
    <w:rsid w:val="00BE3832"/>
    <w:rsid w:val="00BE3ACD"/>
    <w:rsid w:val="00BE406A"/>
    <w:rsid w:val="00BE427D"/>
    <w:rsid w:val="00BE4456"/>
    <w:rsid w:val="00BF70E6"/>
    <w:rsid w:val="00C02373"/>
    <w:rsid w:val="00C02E90"/>
    <w:rsid w:val="00C0416D"/>
    <w:rsid w:val="00C05DE2"/>
    <w:rsid w:val="00C07283"/>
    <w:rsid w:val="00C07603"/>
    <w:rsid w:val="00C07730"/>
    <w:rsid w:val="00C11230"/>
    <w:rsid w:val="00C116EE"/>
    <w:rsid w:val="00C12C52"/>
    <w:rsid w:val="00C13495"/>
    <w:rsid w:val="00C15791"/>
    <w:rsid w:val="00C168D5"/>
    <w:rsid w:val="00C204B1"/>
    <w:rsid w:val="00C24A96"/>
    <w:rsid w:val="00C25CD2"/>
    <w:rsid w:val="00C3160F"/>
    <w:rsid w:val="00C31F16"/>
    <w:rsid w:val="00C32D53"/>
    <w:rsid w:val="00C3377C"/>
    <w:rsid w:val="00C3391C"/>
    <w:rsid w:val="00C36D22"/>
    <w:rsid w:val="00C40DCC"/>
    <w:rsid w:val="00C429AA"/>
    <w:rsid w:val="00C42A38"/>
    <w:rsid w:val="00C42F54"/>
    <w:rsid w:val="00C43E1E"/>
    <w:rsid w:val="00C44FA4"/>
    <w:rsid w:val="00C456B9"/>
    <w:rsid w:val="00C46834"/>
    <w:rsid w:val="00C50F52"/>
    <w:rsid w:val="00C52B72"/>
    <w:rsid w:val="00C5374F"/>
    <w:rsid w:val="00C55F7A"/>
    <w:rsid w:val="00C6052C"/>
    <w:rsid w:val="00C60D94"/>
    <w:rsid w:val="00C6330D"/>
    <w:rsid w:val="00C63400"/>
    <w:rsid w:val="00C63C1F"/>
    <w:rsid w:val="00C66983"/>
    <w:rsid w:val="00C67865"/>
    <w:rsid w:val="00C67EA9"/>
    <w:rsid w:val="00C70828"/>
    <w:rsid w:val="00C73C2E"/>
    <w:rsid w:val="00C76A06"/>
    <w:rsid w:val="00C771FD"/>
    <w:rsid w:val="00C84285"/>
    <w:rsid w:val="00C87849"/>
    <w:rsid w:val="00C90333"/>
    <w:rsid w:val="00C924D5"/>
    <w:rsid w:val="00C93A64"/>
    <w:rsid w:val="00C948F5"/>
    <w:rsid w:val="00C96974"/>
    <w:rsid w:val="00CA11C8"/>
    <w:rsid w:val="00CA1BFE"/>
    <w:rsid w:val="00CA6CF9"/>
    <w:rsid w:val="00CB1D70"/>
    <w:rsid w:val="00CB2589"/>
    <w:rsid w:val="00CB334D"/>
    <w:rsid w:val="00CB3A3E"/>
    <w:rsid w:val="00CB4767"/>
    <w:rsid w:val="00CB6288"/>
    <w:rsid w:val="00CB71B1"/>
    <w:rsid w:val="00CC0094"/>
    <w:rsid w:val="00CC0E80"/>
    <w:rsid w:val="00CC1001"/>
    <w:rsid w:val="00CC4011"/>
    <w:rsid w:val="00CC5F16"/>
    <w:rsid w:val="00CD00F0"/>
    <w:rsid w:val="00CD1938"/>
    <w:rsid w:val="00CD2AF8"/>
    <w:rsid w:val="00CD34A3"/>
    <w:rsid w:val="00CD554B"/>
    <w:rsid w:val="00CD7151"/>
    <w:rsid w:val="00CE0DDB"/>
    <w:rsid w:val="00CE2186"/>
    <w:rsid w:val="00CE44E8"/>
    <w:rsid w:val="00CE454C"/>
    <w:rsid w:val="00CE7354"/>
    <w:rsid w:val="00CF24E3"/>
    <w:rsid w:val="00CF4B40"/>
    <w:rsid w:val="00D00114"/>
    <w:rsid w:val="00D002A8"/>
    <w:rsid w:val="00D01CA4"/>
    <w:rsid w:val="00D0381E"/>
    <w:rsid w:val="00D03D0C"/>
    <w:rsid w:val="00D0403C"/>
    <w:rsid w:val="00D06A82"/>
    <w:rsid w:val="00D12A84"/>
    <w:rsid w:val="00D13AEC"/>
    <w:rsid w:val="00D13DD4"/>
    <w:rsid w:val="00D146EA"/>
    <w:rsid w:val="00D16E00"/>
    <w:rsid w:val="00D20997"/>
    <w:rsid w:val="00D221C1"/>
    <w:rsid w:val="00D24473"/>
    <w:rsid w:val="00D2624F"/>
    <w:rsid w:val="00D26B2B"/>
    <w:rsid w:val="00D32CFF"/>
    <w:rsid w:val="00D32D32"/>
    <w:rsid w:val="00D3757E"/>
    <w:rsid w:val="00D40D8C"/>
    <w:rsid w:val="00D423EB"/>
    <w:rsid w:val="00D429E1"/>
    <w:rsid w:val="00D47275"/>
    <w:rsid w:val="00D51293"/>
    <w:rsid w:val="00D517B9"/>
    <w:rsid w:val="00D51976"/>
    <w:rsid w:val="00D52979"/>
    <w:rsid w:val="00D57E50"/>
    <w:rsid w:val="00D60744"/>
    <w:rsid w:val="00D60E99"/>
    <w:rsid w:val="00D61358"/>
    <w:rsid w:val="00D63C32"/>
    <w:rsid w:val="00D64DE6"/>
    <w:rsid w:val="00D67D7E"/>
    <w:rsid w:val="00D70188"/>
    <w:rsid w:val="00D70421"/>
    <w:rsid w:val="00D70D23"/>
    <w:rsid w:val="00D73C2F"/>
    <w:rsid w:val="00D762A3"/>
    <w:rsid w:val="00D768ED"/>
    <w:rsid w:val="00D80531"/>
    <w:rsid w:val="00D81946"/>
    <w:rsid w:val="00D81B87"/>
    <w:rsid w:val="00D82944"/>
    <w:rsid w:val="00D8307C"/>
    <w:rsid w:val="00D836DB"/>
    <w:rsid w:val="00D83945"/>
    <w:rsid w:val="00D84FC7"/>
    <w:rsid w:val="00D952FD"/>
    <w:rsid w:val="00D960B3"/>
    <w:rsid w:val="00DA0054"/>
    <w:rsid w:val="00DA1E66"/>
    <w:rsid w:val="00DA37D5"/>
    <w:rsid w:val="00DA3AD6"/>
    <w:rsid w:val="00DA4322"/>
    <w:rsid w:val="00DA78DC"/>
    <w:rsid w:val="00DA7D38"/>
    <w:rsid w:val="00DB38C5"/>
    <w:rsid w:val="00DB4018"/>
    <w:rsid w:val="00DB5141"/>
    <w:rsid w:val="00DB5AC5"/>
    <w:rsid w:val="00DC0D1F"/>
    <w:rsid w:val="00DC3F01"/>
    <w:rsid w:val="00DC618F"/>
    <w:rsid w:val="00DC6FEE"/>
    <w:rsid w:val="00DD46FD"/>
    <w:rsid w:val="00DD48DB"/>
    <w:rsid w:val="00DD5B97"/>
    <w:rsid w:val="00DD791B"/>
    <w:rsid w:val="00DD7E1E"/>
    <w:rsid w:val="00DE00C1"/>
    <w:rsid w:val="00DE5652"/>
    <w:rsid w:val="00DE6792"/>
    <w:rsid w:val="00DF0DAC"/>
    <w:rsid w:val="00DF487F"/>
    <w:rsid w:val="00DF5DE8"/>
    <w:rsid w:val="00E00824"/>
    <w:rsid w:val="00E01D9A"/>
    <w:rsid w:val="00E10560"/>
    <w:rsid w:val="00E112E9"/>
    <w:rsid w:val="00E1506F"/>
    <w:rsid w:val="00E17F59"/>
    <w:rsid w:val="00E2167A"/>
    <w:rsid w:val="00E21AC7"/>
    <w:rsid w:val="00E2309B"/>
    <w:rsid w:val="00E27790"/>
    <w:rsid w:val="00E31159"/>
    <w:rsid w:val="00E32D7C"/>
    <w:rsid w:val="00E341FC"/>
    <w:rsid w:val="00E362C6"/>
    <w:rsid w:val="00E40B3B"/>
    <w:rsid w:val="00E40B3F"/>
    <w:rsid w:val="00E4269E"/>
    <w:rsid w:val="00E451D6"/>
    <w:rsid w:val="00E558A7"/>
    <w:rsid w:val="00E57D73"/>
    <w:rsid w:val="00E60D8D"/>
    <w:rsid w:val="00E62108"/>
    <w:rsid w:val="00E65E28"/>
    <w:rsid w:val="00E664EB"/>
    <w:rsid w:val="00E716E8"/>
    <w:rsid w:val="00E71A40"/>
    <w:rsid w:val="00E71D37"/>
    <w:rsid w:val="00E73BB3"/>
    <w:rsid w:val="00E802A3"/>
    <w:rsid w:val="00E90F99"/>
    <w:rsid w:val="00E9384D"/>
    <w:rsid w:val="00E93C6E"/>
    <w:rsid w:val="00E94664"/>
    <w:rsid w:val="00E95E2C"/>
    <w:rsid w:val="00E97D36"/>
    <w:rsid w:val="00EA219E"/>
    <w:rsid w:val="00EA3C97"/>
    <w:rsid w:val="00EA512D"/>
    <w:rsid w:val="00EA5215"/>
    <w:rsid w:val="00EA5222"/>
    <w:rsid w:val="00EA586E"/>
    <w:rsid w:val="00EB3AFE"/>
    <w:rsid w:val="00EB67AC"/>
    <w:rsid w:val="00EB6BE5"/>
    <w:rsid w:val="00EB7EA6"/>
    <w:rsid w:val="00EC2C81"/>
    <w:rsid w:val="00EC59CB"/>
    <w:rsid w:val="00EC5A15"/>
    <w:rsid w:val="00EC5DE8"/>
    <w:rsid w:val="00ED1A63"/>
    <w:rsid w:val="00ED5809"/>
    <w:rsid w:val="00ED5E16"/>
    <w:rsid w:val="00ED6F9B"/>
    <w:rsid w:val="00ED76C5"/>
    <w:rsid w:val="00EE1FE6"/>
    <w:rsid w:val="00EE271C"/>
    <w:rsid w:val="00EE3E43"/>
    <w:rsid w:val="00EE3F3D"/>
    <w:rsid w:val="00EE4786"/>
    <w:rsid w:val="00EF2182"/>
    <w:rsid w:val="00EF2395"/>
    <w:rsid w:val="00EF5058"/>
    <w:rsid w:val="00EF600F"/>
    <w:rsid w:val="00EF6ED5"/>
    <w:rsid w:val="00EF7DC0"/>
    <w:rsid w:val="00F01600"/>
    <w:rsid w:val="00F02EEF"/>
    <w:rsid w:val="00F03388"/>
    <w:rsid w:val="00F04443"/>
    <w:rsid w:val="00F044E4"/>
    <w:rsid w:val="00F11813"/>
    <w:rsid w:val="00F12D7C"/>
    <w:rsid w:val="00F13018"/>
    <w:rsid w:val="00F13637"/>
    <w:rsid w:val="00F13721"/>
    <w:rsid w:val="00F17927"/>
    <w:rsid w:val="00F17DCE"/>
    <w:rsid w:val="00F20FC8"/>
    <w:rsid w:val="00F2181B"/>
    <w:rsid w:val="00F23182"/>
    <w:rsid w:val="00F24539"/>
    <w:rsid w:val="00F267F1"/>
    <w:rsid w:val="00F27499"/>
    <w:rsid w:val="00F3016C"/>
    <w:rsid w:val="00F306A8"/>
    <w:rsid w:val="00F30F0B"/>
    <w:rsid w:val="00F42FE9"/>
    <w:rsid w:val="00F43C61"/>
    <w:rsid w:val="00F45513"/>
    <w:rsid w:val="00F479AB"/>
    <w:rsid w:val="00F513F0"/>
    <w:rsid w:val="00F539B0"/>
    <w:rsid w:val="00F5481F"/>
    <w:rsid w:val="00F55D8E"/>
    <w:rsid w:val="00F564C3"/>
    <w:rsid w:val="00F60F68"/>
    <w:rsid w:val="00F6320D"/>
    <w:rsid w:val="00F644D6"/>
    <w:rsid w:val="00F67FBF"/>
    <w:rsid w:val="00F70133"/>
    <w:rsid w:val="00F773FC"/>
    <w:rsid w:val="00F800C6"/>
    <w:rsid w:val="00F800DD"/>
    <w:rsid w:val="00F81074"/>
    <w:rsid w:val="00F81549"/>
    <w:rsid w:val="00F81601"/>
    <w:rsid w:val="00F82814"/>
    <w:rsid w:val="00F82D49"/>
    <w:rsid w:val="00F8409A"/>
    <w:rsid w:val="00F84640"/>
    <w:rsid w:val="00F855F2"/>
    <w:rsid w:val="00F867E5"/>
    <w:rsid w:val="00F86E98"/>
    <w:rsid w:val="00F90EEF"/>
    <w:rsid w:val="00F93A0E"/>
    <w:rsid w:val="00F97E19"/>
    <w:rsid w:val="00FA3F60"/>
    <w:rsid w:val="00FA67CE"/>
    <w:rsid w:val="00FB0980"/>
    <w:rsid w:val="00FC1CFB"/>
    <w:rsid w:val="00FC2F60"/>
    <w:rsid w:val="00FC3493"/>
    <w:rsid w:val="00FC5CF6"/>
    <w:rsid w:val="00FD0E39"/>
    <w:rsid w:val="00FD43F8"/>
    <w:rsid w:val="00FD5D13"/>
    <w:rsid w:val="00FE298A"/>
    <w:rsid w:val="00FE3011"/>
    <w:rsid w:val="00FE38CC"/>
    <w:rsid w:val="00FE4498"/>
    <w:rsid w:val="00FE5B8D"/>
    <w:rsid w:val="00FF0B84"/>
    <w:rsid w:val="00FF1C0A"/>
    <w:rsid w:val="00FF2BD5"/>
    <w:rsid w:val="00FF4419"/>
    <w:rsid w:val="00FF5401"/>
    <w:rsid w:val="00FF7C2C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1B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06164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06164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57DAD"/>
    <w:rPr>
      <w:sz w:val="24"/>
      <w:szCs w:val="24"/>
    </w:rPr>
  </w:style>
  <w:style w:type="character" w:styleId="Nmerodepgina">
    <w:name w:val="page number"/>
    <w:basedOn w:val="Fontepargpadro"/>
    <w:uiPriority w:val="99"/>
    <w:rsid w:val="00061648"/>
  </w:style>
  <w:style w:type="paragraph" w:styleId="Recuodecorpodetexto">
    <w:name w:val="Body Text Indent"/>
    <w:basedOn w:val="Normal"/>
    <w:link w:val="RecuodecorpodetextoChar"/>
    <w:uiPriority w:val="99"/>
    <w:rsid w:val="00061648"/>
    <w:pPr>
      <w:ind w:left="1080" w:hanging="372"/>
      <w:jc w:val="both"/>
    </w:pPr>
    <w:rPr>
      <w:color w:val="0000FF"/>
      <w:sz w:val="28"/>
      <w:szCs w:val="28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57DAD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06164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7DAD"/>
    <w:rPr>
      <w:sz w:val="2"/>
      <w:szCs w:val="2"/>
    </w:rPr>
  </w:style>
  <w:style w:type="table" w:styleId="Tabelacomgrade">
    <w:name w:val="Table Grid"/>
    <w:basedOn w:val="Tabelanormal"/>
    <w:uiPriority w:val="99"/>
    <w:rsid w:val="009137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rsid w:val="00C73C2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57DAD"/>
    <w:rPr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9E178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57DAD"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rsid w:val="00616F7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616F7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7DA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616F7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7DAD"/>
    <w:rPr>
      <w:b/>
      <w:bCs/>
    </w:rPr>
  </w:style>
  <w:style w:type="paragraph" w:styleId="SemEspaamento">
    <w:name w:val="No Spacing"/>
    <w:uiPriority w:val="99"/>
    <w:qFormat/>
    <w:rsid w:val="00953F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olescentro.blogspot.com" TargetMode="External"/><Relationship Id="rId13" Type="http://schemas.openxmlformats.org/officeDocument/2006/relationships/hyperlink" Target="http://www.adolescentro.blogspot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ude.df.gov.br" TargetMode="External"/><Relationship Id="rId12" Type="http://schemas.openxmlformats.org/officeDocument/2006/relationships/hyperlink" Target="http://www.saude.df.gov.b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olescentro.blogsp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aude.df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olescentro.blogspot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2419</Words>
  <Characters>13066</Characters>
  <Application>Microsoft Office Word</Application>
  <DocSecurity>0</DocSecurity>
  <Lines>108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ESCOLA SUPERIOR DE CIÊNCIAS DA SÁUDE/FEPECS/SES</vt:lpstr>
      <vt:lpstr>ESCOLA SUPERIOR DE CIÊNCIAS DA SÁUDE/FEPECS/SES</vt:lpstr>
    </vt:vector>
  </TitlesOfParts>
  <Company>SES-DF</Company>
  <LinksUpToDate>false</LinksUpToDate>
  <CharactersWithSpaces>15455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SUPERIOR DE CIÊNCIAS DA SÁUDE/FEPECS/SES</dc:title>
  <dc:subject/>
  <dc:creator>FEPECS</dc:creator>
  <cp:keywords/>
  <dc:description/>
  <cp:lastModifiedBy>User-XP</cp:lastModifiedBy>
  <cp:revision>2</cp:revision>
  <cp:lastPrinted>2010-01-25T16:42:00Z</cp:lastPrinted>
  <dcterms:created xsi:type="dcterms:W3CDTF">2010-01-25T23:25:00Z</dcterms:created>
  <dcterms:modified xsi:type="dcterms:W3CDTF">2010-01-25T23:25:00Z</dcterms:modified>
</cp:coreProperties>
</file>